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1D0E10" w:rsidRDefault="001D0E10">
      <w:pPr>
        <w:pStyle w:val="Normal0"/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W w:w="93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884"/>
        <w:gridCol w:w="6460"/>
      </w:tblGrid>
      <w:tr w:rsidR="001D0E10" w14:paraId="614E2170" w14:textId="77777777" w:rsidTr="099AA2D3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2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38A6D596">
              <w:rPr>
                <w:rFonts w:asciiTheme="minorHAnsi" w:eastAsiaTheme="minorEastAsia" w:hAnsiTheme="minorHAnsi" w:cstheme="minorBidi"/>
                <w:b/>
                <w:bCs/>
              </w:rPr>
              <w:t>Topic/Duration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3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</w:rPr>
            </w:pPr>
            <w:r w:rsidRPr="500E6CE4">
              <w:rPr>
                <w:rFonts w:asciiTheme="minorHAnsi" w:eastAsiaTheme="minorEastAsia" w:hAnsiTheme="minorHAnsi" w:cstheme="minorBidi"/>
              </w:rPr>
              <w:t>Music and the Digital Age / 1 Class period</w:t>
            </w:r>
          </w:p>
        </w:tc>
      </w:tr>
      <w:tr w:rsidR="001D0E10" w14:paraId="39EBBAEC" w14:textId="77777777" w:rsidTr="099AA2D3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4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Priority Standards</w:t>
            </w:r>
            <w:r w:rsidRPr="4A36D7E8">
              <w:rPr>
                <w:rFonts w:asciiTheme="minorHAnsi" w:eastAsiaTheme="minorEastAsia" w:hAnsiTheme="minorHAnsi" w:cstheme="minorBidi"/>
                <w:sz w:val="28"/>
                <w:szCs w:val="28"/>
              </w:rPr>
              <w:t> </w:t>
            </w:r>
          </w:p>
          <w:p w14:paraId="00000005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A36D7E8">
              <w:rPr>
                <w:rFonts w:asciiTheme="minorHAnsi" w:eastAsiaTheme="minorEastAsia" w:hAnsiTheme="minorHAnsi" w:cstheme="minorBidi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9FC6D68" w14:textId="3E3D330D" w:rsidR="7C43B66B" w:rsidRDefault="236A67DC" w:rsidP="38A6D596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  <w:t>Georgia Music Technology Standards</w:t>
            </w:r>
          </w:p>
          <w:p w14:paraId="62B01850" w14:textId="51C20923" w:rsidR="001D0E10" w:rsidRDefault="30AD0AD9" w:rsidP="38A6D596">
            <w:pPr>
              <w:pStyle w:val="Normal0"/>
              <w:rPr>
                <w:rFonts w:asciiTheme="minorHAnsi" w:eastAsiaTheme="minorEastAsia" w:hAnsiTheme="minorHAnsi" w:cstheme="minorBidi"/>
              </w:rPr>
            </w:pPr>
            <w:hyperlink r:id="rId9" w:history="1">
              <w:r w:rsidRPr="00B80B2C">
                <w:rPr>
                  <w:rStyle w:val="Hyperlink"/>
                  <w:rFonts w:asciiTheme="minorHAnsi" w:eastAsiaTheme="minorEastAsia" w:hAnsiTheme="minorHAnsi" w:cstheme="minorBidi"/>
                  <w:b/>
                  <w:bCs/>
                </w:rPr>
                <w:t>MSMTC6.CN.2</w:t>
              </w:r>
            </w:hyperlink>
            <w:r w:rsidRPr="4A36D7E8">
              <w:rPr>
                <w:rFonts w:asciiTheme="minorHAnsi" w:eastAsiaTheme="minorEastAsia" w:hAnsiTheme="minorHAnsi" w:cstheme="minorBidi"/>
              </w:rPr>
              <w:t xml:space="preserve"> Relate musical ideas to varied contexts and daily life to deepen understanding. </w:t>
            </w:r>
          </w:p>
          <w:p w14:paraId="00000006" w14:textId="073805AA" w:rsidR="001D0E10" w:rsidRDefault="4173C4BC" w:rsidP="38A6D596">
            <w:pPr>
              <w:pStyle w:val="Normal0"/>
              <w:ind w:left="720"/>
              <w:rPr>
                <w:rFonts w:asciiTheme="minorHAnsi" w:eastAsiaTheme="minorEastAsia" w:hAnsiTheme="minorHAnsi" w:cstheme="minorBidi"/>
              </w:rPr>
            </w:pPr>
            <w:r w:rsidRPr="38A6D596">
              <w:rPr>
                <w:rFonts w:asciiTheme="minorHAnsi" w:eastAsiaTheme="minorEastAsia" w:hAnsiTheme="minorHAnsi" w:cstheme="minorBidi"/>
              </w:rPr>
              <w:t>a. Demonstrate understanding of relationships between music and the other arts, other disciplines, varied contexts, and daily life.</w:t>
            </w:r>
          </w:p>
        </w:tc>
      </w:tr>
      <w:tr w:rsidR="001D0E10" w14:paraId="66636E98" w14:textId="77777777" w:rsidTr="099AA2D3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7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Supporting Standards</w:t>
            </w:r>
            <w:r w:rsidRPr="4A36D7E8">
              <w:rPr>
                <w:rFonts w:asciiTheme="minorHAnsi" w:eastAsiaTheme="minorEastAsia" w:hAnsiTheme="minorHAnsi" w:cstheme="minorBidi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8" w14:textId="77777777" w:rsidR="001D0E10" w:rsidRDefault="001D0E10" w:rsidP="38A6D596">
            <w:pPr>
              <w:pStyle w:val="Normal0"/>
              <w:ind w:left="1080"/>
              <w:rPr>
                <w:rFonts w:asciiTheme="minorHAnsi" w:eastAsiaTheme="minorEastAsia" w:hAnsiTheme="minorHAnsi" w:cstheme="minorBidi"/>
              </w:rPr>
            </w:pPr>
          </w:p>
        </w:tc>
      </w:tr>
      <w:tr w:rsidR="001D0E10" w14:paraId="5AD66E93" w14:textId="77777777" w:rsidTr="099AA2D3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9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Student Facing Goals</w:t>
            </w:r>
            <w:r w:rsidRPr="4A36D7E8">
              <w:rPr>
                <w:rFonts w:asciiTheme="minorHAnsi" w:eastAsiaTheme="minorEastAsia" w:hAnsiTheme="minorHAnsi" w:cstheme="minorBidi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6BB7621" w14:textId="189CE09E" w:rsidR="001D0E10" w:rsidRDefault="7EA4C1D2" w:rsidP="099AA2D3">
            <w:pPr>
              <w:pStyle w:val="Normal0"/>
              <w:spacing w:line="259" w:lineRule="auto"/>
              <w:ind w:left="-15"/>
              <w:rPr>
                <w:rFonts w:asciiTheme="minorHAnsi" w:eastAsiaTheme="minorEastAsia" w:hAnsiTheme="minorHAnsi" w:cstheme="minorBidi"/>
              </w:rPr>
            </w:pPr>
            <w:r w:rsidRPr="099AA2D3">
              <w:rPr>
                <w:rFonts w:asciiTheme="minorHAnsi" w:eastAsiaTheme="minorEastAsia" w:hAnsiTheme="minorHAnsi" w:cstheme="minorBidi"/>
              </w:rPr>
              <w:t>Students will</w:t>
            </w:r>
            <w:r w:rsidR="177608CE" w:rsidRPr="099AA2D3">
              <w:rPr>
                <w:rFonts w:asciiTheme="minorHAnsi" w:eastAsiaTheme="minorEastAsia" w:hAnsiTheme="minorHAnsi" w:cstheme="minorBidi"/>
              </w:rPr>
              <w:t xml:space="preserve"> be able to...</w:t>
            </w:r>
          </w:p>
          <w:p w14:paraId="0000000A" w14:textId="0B4970D4" w:rsidR="001D0E10" w:rsidRDefault="78759170" w:rsidP="750A601B">
            <w:pPr>
              <w:pStyle w:val="Normal0"/>
              <w:numPr>
                <w:ilvl w:val="0"/>
                <w:numId w:val="14"/>
              </w:numPr>
              <w:spacing w:line="259" w:lineRule="auto"/>
              <w:rPr>
                <w:rFonts w:asciiTheme="minorHAnsi" w:eastAsiaTheme="minorEastAsia" w:hAnsiTheme="minorHAnsi" w:cstheme="minorBidi"/>
              </w:rPr>
            </w:pPr>
            <w:r w:rsidRPr="750A601B">
              <w:rPr>
                <w:rFonts w:asciiTheme="minorHAnsi" w:eastAsiaTheme="minorEastAsia" w:hAnsiTheme="minorHAnsi" w:cstheme="minorBidi"/>
              </w:rPr>
              <w:t>understand digital audio’s impact on music production and consumption throughout history and today</w:t>
            </w:r>
            <w:r w:rsidR="2A4A4485" w:rsidRPr="750A601B">
              <w:rPr>
                <w:rFonts w:asciiTheme="minorHAnsi" w:eastAsiaTheme="minorEastAsia" w:hAnsiTheme="minorHAnsi" w:cstheme="minorBidi"/>
              </w:rPr>
              <w:t>.</w:t>
            </w:r>
          </w:p>
        </w:tc>
      </w:tr>
      <w:tr w:rsidR="001D0E10" w14:paraId="7F1E8F55" w14:textId="77777777" w:rsidTr="099AA2D3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B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Essential Question &amp; Enduring Understanding</w:t>
            </w:r>
            <w:r w:rsidRPr="4A36D7E8">
              <w:rPr>
                <w:rFonts w:asciiTheme="minorHAnsi" w:eastAsiaTheme="minorEastAsia" w:hAnsiTheme="minorHAnsi" w:cstheme="minorBidi"/>
                <w:sz w:val="28"/>
                <w:szCs w:val="28"/>
              </w:rPr>
              <w:t> </w:t>
            </w:r>
          </w:p>
          <w:p w14:paraId="0000000C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A36D7E8">
              <w:rPr>
                <w:rFonts w:asciiTheme="minorHAnsi" w:eastAsiaTheme="minorEastAsia" w:hAnsiTheme="minorHAnsi" w:cstheme="minorBidi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D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</w:rPr>
              <w:t>How does digital audio differ from analog audio?</w:t>
            </w:r>
          </w:p>
          <w:p w14:paraId="0000000E" w14:textId="6AE7D20A" w:rsidR="001D0E10" w:rsidRDefault="562C9187" w:rsidP="750A601B">
            <w:pPr>
              <w:pStyle w:val="Normal0"/>
              <w:rPr>
                <w:rFonts w:asciiTheme="minorHAnsi" w:eastAsiaTheme="minorEastAsia" w:hAnsiTheme="minorHAnsi" w:cstheme="minorBidi"/>
                <w:i/>
                <w:iCs/>
              </w:rPr>
            </w:pPr>
            <w:r w:rsidRPr="750A601B">
              <w:rPr>
                <w:rFonts w:asciiTheme="minorHAnsi" w:eastAsiaTheme="minorEastAsia" w:hAnsiTheme="minorHAnsi" w:cstheme="minorBidi"/>
                <w:i/>
                <w:iCs/>
              </w:rPr>
              <w:t>Analog recordings preserve the original sound waves of the sound source.</w:t>
            </w:r>
            <w:r w:rsidR="6F0AE478" w:rsidRPr="750A601B">
              <w:rPr>
                <w:rFonts w:asciiTheme="minorHAnsi" w:eastAsiaTheme="minorEastAsia" w:hAnsiTheme="minorHAnsi" w:cstheme="minorBidi"/>
                <w:i/>
                <w:iCs/>
              </w:rPr>
              <w:t xml:space="preserve"> </w:t>
            </w:r>
            <w:r w:rsidR="73D86623" w:rsidRPr="750A601B">
              <w:rPr>
                <w:rFonts w:asciiTheme="minorHAnsi" w:eastAsiaTheme="minorEastAsia" w:hAnsiTheme="minorHAnsi" w:cstheme="minorBidi"/>
                <w:i/>
                <w:iCs/>
              </w:rPr>
              <w:t xml:space="preserve">Digital Audio </w:t>
            </w:r>
            <w:r w:rsidR="48EF9043" w:rsidRPr="750A601B">
              <w:rPr>
                <w:rFonts w:asciiTheme="minorHAnsi" w:eastAsiaTheme="minorEastAsia" w:hAnsiTheme="minorHAnsi" w:cstheme="minorBidi"/>
                <w:i/>
                <w:iCs/>
              </w:rPr>
              <w:t>approximates</w:t>
            </w:r>
            <w:r w:rsidR="335C0E7C" w:rsidRPr="750A601B">
              <w:rPr>
                <w:rFonts w:asciiTheme="minorHAnsi" w:eastAsiaTheme="minorEastAsia" w:hAnsiTheme="minorHAnsi" w:cstheme="minorBidi"/>
                <w:i/>
                <w:iCs/>
              </w:rPr>
              <w:t xml:space="preserve"> analog audio </w:t>
            </w:r>
            <w:r w:rsidR="73D86623" w:rsidRPr="750A601B">
              <w:rPr>
                <w:rFonts w:asciiTheme="minorHAnsi" w:eastAsiaTheme="minorEastAsia" w:hAnsiTheme="minorHAnsi" w:cstheme="minorBidi"/>
                <w:i/>
                <w:iCs/>
              </w:rPr>
              <w:t>by sampling the original sound source, which can be stored more compactly than analog audio.</w:t>
            </w:r>
          </w:p>
          <w:p w14:paraId="0000000F" w14:textId="77777777" w:rsidR="001D0E10" w:rsidRDefault="001D0E10" w:rsidP="38A6D596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</w:rPr>
            </w:pPr>
          </w:p>
          <w:p w14:paraId="00000010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</w:rPr>
              <w:t>How did the invention of digital audio impact the way we create and listen to music?</w:t>
            </w:r>
          </w:p>
          <w:p w14:paraId="00000011" w14:textId="77777777" w:rsidR="001D0E10" w:rsidRDefault="7EA4C1D2" w:rsidP="4A36D7E8">
            <w:pPr>
              <w:pStyle w:val="Normal0"/>
              <w:rPr>
                <w:rFonts w:asciiTheme="minorHAnsi" w:eastAsiaTheme="minorEastAsia" w:hAnsiTheme="minorHAnsi" w:cstheme="minorBidi"/>
                <w:i/>
                <w:iCs/>
              </w:rPr>
            </w:pPr>
            <w:r w:rsidRPr="4A36D7E8">
              <w:rPr>
                <w:rFonts w:asciiTheme="minorHAnsi" w:eastAsiaTheme="minorEastAsia" w:hAnsiTheme="minorHAnsi" w:cstheme="minorBidi"/>
                <w:i/>
                <w:iCs/>
              </w:rPr>
              <w:t>Impacts include reduced barriers to music creation and listening, reduced physical space for storing music, and the ability to share music globally.</w:t>
            </w:r>
          </w:p>
          <w:p w14:paraId="00000012" w14:textId="77777777" w:rsidR="001D0E10" w:rsidRDefault="001D0E10" w:rsidP="38A6D596">
            <w:pPr>
              <w:pStyle w:val="Normal0"/>
              <w:rPr>
                <w:rFonts w:asciiTheme="minorHAnsi" w:eastAsiaTheme="minorEastAsia" w:hAnsiTheme="minorHAnsi" w:cstheme="minorBidi"/>
                <w:i/>
                <w:iCs/>
              </w:rPr>
            </w:pPr>
          </w:p>
        </w:tc>
      </w:tr>
      <w:tr w:rsidR="001D0E10" w14:paraId="7E814D6E" w14:textId="77777777" w:rsidTr="099AA2D3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3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Evidence of Learning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5" w14:textId="68698317" w:rsidR="001D0E10" w:rsidRDefault="78759170" w:rsidP="099AA2D3">
            <w:pPr>
              <w:pStyle w:val="Normal0"/>
              <w:rPr>
                <w:rFonts w:asciiTheme="minorHAnsi" w:eastAsiaTheme="minorEastAsia" w:hAnsiTheme="minorHAnsi" w:cstheme="minorBidi"/>
              </w:rPr>
            </w:pPr>
            <w:r w:rsidRPr="099AA2D3">
              <w:rPr>
                <w:rFonts w:asciiTheme="minorHAnsi" w:eastAsiaTheme="minorEastAsia" w:hAnsiTheme="minorHAnsi" w:cstheme="minorBidi"/>
                <w:b/>
                <w:bCs/>
              </w:rPr>
              <w:t>Formative</w:t>
            </w:r>
            <w:r w:rsidRPr="099AA2D3">
              <w:rPr>
                <w:rFonts w:asciiTheme="minorHAnsi" w:eastAsiaTheme="minorEastAsia" w:hAnsiTheme="minorHAnsi" w:cstheme="minorBidi"/>
              </w:rPr>
              <w:t>: Written re</w:t>
            </w:r>
            <w:r w:rsidR="118256FC" w:rsidRPr="099AA2D3">
              <w:rPr>
                <w:rFonts w:asciiTheme="minorHAnsi" w:eastAsiaTheme="minorEastAsia" w:hAnsiTheme="minorHAnsi" w:cstheme="minorBidi"/>
              </w:rPr>
              <w:t xml:space="preserve">flection on the music that </w:t>
            </w:r>
            <w:r w:rsidR="039EF533" w:rsidRPr="099AA2D3">
              <w:rPr>
                <w:rFonts w:asciiTheme="minorHAnsi" w:eastAsiaTheme="minorEastAsia" w:hAnsiTheme="minorHAnsi" w:cstheme="minorBidi"/>
              </w:rPr>
              <w:t>students listen</w:t>
            </w:r>
            <w:r w:rsidR="118256FC" w:rsidRPr="099AA2D3">
              <w:rPr>
                <w:rFonts w:asciiTheme="minorHAnsi" w:eastAsiaTheme="minorEastAsia" w:hAnsiTheme="minorHAnsi" w:cstheme="minorBidi"/>
              </w:rPr>
              <w:t xml:space="preserve"> to and whether they think it uses analog</w:t>
            </w:r>
            <w:r w:rsidR="32AFE85F" w:rsidRPr="099AA2D3">
              <w:rPr>
                <w:rFonts w:asciiTheme="minorHAnsi" w:eastAsiaTheme="minorEastAsia" w:hAnsiTheme="minorHAnsi" w:cstheme="minorBidi"/>
              </w:rPr>
              <w:t xml:space="preserve"> </w:t>
            </w:r>
            <w:r w:rsidR="118256FC" w:rsidRPr="099AA2D3">
              <w:rPr>
                <w:rFonts w:asciiTheme="minorHAnsi" w:eastAsiaTheme="minorEastAsia" w:hAnsiTheme="minorHAnsi" w:cstheme="minorBidi"/>
              </w:rPr>
              <w:t>(recorded) instruments or digit</w:t>
            </w:r>
            <w:r w:rsidR="15462A1F" w:rsidRPr="099AA2D3">
              <w:rPr>
                <w:rFonts w:asciiTheme="minorHAnsi" w:eastAsiaTheme="minorEastAsia" w:hAnsiTheme="minorHAnsi" w:cstheme="minorBidi"/>
              </w:rPr>
              <w:t>al samples.</w:t>
            </w:r>
          </w:p>
        </w:tc>
      </w:tr>
      <w:tr w:rsidR="001D0E10" w14:paraId="095BFD24" w14:textId="77777777" w:rsidTr="099AA2D3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6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Materials</w:t>
            </w:r>
            <w:r w:rsidRPr="4A36D7E8">
              <w:rPr>
                <w:rFonts w:asciiTheme="minorHAnsi" w:eastAsiaTheme="minorEastAsia" w:hAnsiTheme="minorHAnsi" w:cstheme="minorBidi"/>
                <w:sz w:val="28"/>
                <w:szCs w:val="28"/>
              </w:rPr>
              <w:t> </w:t>
            </w:r>
          </w:p>
          <w:p w14:paraId="00000017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A36D7E8">
              <w:rPr>
                <w:rFonts w:asciiTheme="minorHAnsi" w:eastAsiaTheme="minorEastAsia" w:hAnsiTheme="minorHAnsi" w:cstheme="minorBidi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8" w14:textId="19E2D3A5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</w:rPr>
            </w:pPr>
            <w:r w:rsidRPr="4A36D7E8">
              <w:rPr>
                <w:rFonts w:asciiTheme="minorHAnsi" w:eastAsiaTheme="minorEastAsia" w:hAnsiTheme="minorHAnsi" w:cstheme="minorBidi"/>
              </w:rPr>
              <w:t>N/</w:t>
            </w:r>
            <w:r w:rsidR="04AB7CFC" w:rsidRPr="4A36D7E8">
              <w:rPr>
                <w:rFonts w:asciiTheme="minorHAnsi" w:eastAsiaTheme="minorEastAsia" w:hAnsiTheme="minorHAnsi" w:cstheme="minorBidi"/>
              </w:rPr>
              <w:t>A</w:t>
            </w:r>
          </w:p>
          <w:p w14:paraId="00000019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A36D7E8">
              <w:rPr>
                <w:rFonts w:asciiTheme="minorHAnsi" w:eastAsiaTheme="minorEastAsia" w:hAnsiTheme="minorHAnsi" w:cstheme="minorBidi"/>
              </w:rPr>
              <w:t> </w:t>
            </w:r>
          </w:p>
        </w:tc>
      </w:tr>
      <w:tr w:rsidR="001D0E10" w14:paraId="5FBFE2E5" w14:textId="77777777" w:rsidTr="099AA2D3">
        <w:trPr>
          <w:trHeight w:val="525"/>
        </w:trPr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A" w14:textId="7777777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Vocabulary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5F4F5C8" w14:textId="2AC65156" w:rsidR="09E05C96" w:rsidRDefault="09C94861" w:rsidP="750A601B">
            <w:pPr>
              <w:pStyle w:val="ListParagraph"/>
              <w:numPr>
                <w:ilvl w:val="0"/>
                <w:numId w:val="18"/>
              </w:numPr>
              <w:spacing w:line="259" w:lineRule="auto"/>
              <w:rPr>
                <w:rFonts w:asciiTheme="minorHAnsi" w:eastAsiaTheme="minorEastAsia" w:hAnsiTheme="minorHAnsi" w:cstheme="minorBidi"/>
              </w:rPr>
            </w:pPr>
            <w:r w:rsidRPr="750A601B">
              <w:rPr>
                <w:rFonts w:asciiTheme="minorHAnsi" w:eastAsiaTheme="minorEastAsia" w:hAnsiTheme="minorHAnsi" w:cstheme="minorBidi"/>
                <w:b/>
                <w:bCs/>
              </w:rPr>
              <w:t>Acoustic</w:t>
            </w:r>
            <w:r w:rsidR="5D6A71A6" w:rsidRPr="750A601B">
              <w:rPr>
                <w:rFonts w:asciiTheme="minorHAnsi" w:eastAsiaTheme="minorEastAsia" w:hAnsiTheme="minorHAnsi" w:cstheme="minorBidi"/>
                <w:b/>
                <w:bCs/>
              </w:rPr>
              <w:t xml:space="preserve"> </w:t>
            </w:r>
            <w:r w:rsidRPr="750A601B">
              <w:rPr>
                <w:rFonts w:asciiTheme="minorHAnsi" w:eastAsiaTheme="minorEastAsia" w:hAnsiTheme="minorHAnsi" w:cstheme="minorBidi"/>
                <w:b/>
                <w:bCs/>
              </w:rPr>
              <w:t>(Audio)</w:t>
            </w:r>
            <w:r w:rsidR="5008F4A0" w:rsidRPr="750A601B">
              <w:rPr>
                <w:rFonts w:asciiTheme="minorHAnsi" w:eastAsiaTheme="minorEastAsia" w:hAnsiTheme="minorHAnsi" w:cstheme="minorBidi"/>
                <w:b/>
                <w:bCs/>
              </w:rPr>
              <w:t>:</w:t>
            </w:r>
            <w:r w:rsidR="4DBF2D7E" w:rsidRPr="750A601B">
              <w:rPr>
                <w:rFonts w:asciiTheme="minorHAnsi" w:eastAsiaTheme="minorEastAsia" w:hAnsiTheme="minorHAnsi" w:cstheme="minorBidi"/>
              </w:rPr>
              <w:t xml:space="preserve"> </w:t>
            </w:r>
            <w:r w:rsidR="13364B4B" w:rsidRPr="750A601B">
              <w:rPr>
                <w:rFonts w:asciiTheme="minorHAnsi" w:eastAsiaTheme="minorEastAsia" w:hAnsiTheme="minorHAnsi" w:cstheme="minorBidi"/>
              </w:rPr>
              <w:t xml:space="preserve">Audio created by real instruments producing analog </w:t>
            </w:r>
            <w:r w:rsidR="22C6C025" w:rsidRPr="750A601B">
              <w:rPr>
                <w:rFonts w:asciiTheme="minorHAnsi" w:eastAsiaTheme="minorEastAsia" w:hAnsiTheme="minorHAnsi" w:cstheme="minorBidi"/>
              </w:rPr>
              <w:t xml:space="preserve">sound </w:t>
            </w:r>
            <w:r w:rsidR="13364B4B" w:rsidRPr="750A601B">
              <w:rPr>
                <w:rFonts w:asciiTheme="minorHAnsi" w:eastAsiaTheme="minorEastAsia" w:hAnsiTheme="minorHAnsi" w:cstheme="minorBidi"/>
              </w:rPr>
              <w:t>waves</w:t>
            </w:r>
            <w:r w:rsidR="6EC8723F" w:rsidRPr="750A601B">
              <w:rPr>
                <w:rFonts w:asciiTheme="minorHAnsi" w:eastAsiaTheme="minorEastAsia" w:hAnsiTheme="minorHAnsi" w:cstheme="minorBidi"/>
              </w:rPr>
              <w:t>.</w:t>
            </w:r>
          </w:p>
          <w:p w14:paraId="0000001B" w14:textId="274DE4BC" w:rsidR="001D0E10" w:rsidRDefault="6CD0C3E9" w:rsidP="750A601B">
            <w:pPr>
              <w:pStyle w:val="ListParagraph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</w:rPr>
            </w:pPr>
            <w:r w:rsidRPr="750A601B">
              <w:rPr>
                <w:rFonts w:asciiTheme="minorHAnsi" w:eastAsiaTheme="minorEastAsia" w:hAnsiTheme="minorHAnsi" w:cstheme="minorBidi"/>
                <w:b/>
                <w:bCs/>
              </w:rPr>
              <w:t>Digital</w:t>
            </w:r>
            <w:r w:rsidR="4A6C1E7D" w:rsidRPr="750A601B">
              <w:rPr>
                <w:rFonts w:asciiTheme="minorHAnsi" w:eastAsiaTheme="minorEastAsia" w:hAnsiTheme="minorHAnsi" w:cstheme="minorBidi"/>
                <w:b/>
                <w:bCs/>
              </w:rPr>
              <w:t xml:space="preserve"> </w:t>
            </w:r>
            <w:r w:rsidR="1EBDE442" w:rsidRPr="750A601B">
              <w:rPr>
                <w:rFonts w:asciiTheme="minorHAnsi" w:eastAsiaTheme="minorEastAsia" w:hAnsiTheme="minorHAnsi" w:cstheme="minorBidi"/>
                <w:b/>
                <w:bCs/>
              </w:rPr>
              <w:t>(Audio)</w:t>
            </w:r>
            <w:r w:rsidR="49E9B486" w:rsidRPr="750A601B">
              <w:rPr>
                <w:rFonts w:asciiTheme="minorHAnsi" w:eastAsiaTheme="minorEastAsia" w:hAnsiTheme="minorHAnsi" w:cstheme="minorBidi"/>
                <w:b/>
                <w:bCs/>
              </w:rPr>
              <w:t>:</w:t>
            </w:r>
            <w:r w:rsidR="1EBDE442" w:rsidRPr="750A601B">
              <w:rPr>
                <w:rFonts w:asciiTheme="minorHAnsi" w:eastAsiaTheme="minorEastAsia" w:hAnsiTheme="minorHAnsi" w:cstheme="minorBidi"/>
              </w:rPr>
              <w:t xml:space="preserve"> Computerized audio that</w:t>
            </w:r>
            <w:r w:rsidR="214D80B2" w:rsidRPr="750A601B">
              <w:rPr>
                <w:rFonts w:asciiTheme="minorHAnsi" w:eastAsiaTheme="minorEastAsia" w:hAnsiTheme="minorHAnsi" w:cstheme="minorBidi"/>
              </w:rPr>
              <w:t xml:space="preserve"> is created via methods such as sampling or </w:t>
            </w:r>
            <w:r w:rsidR="1A14DAF3" w:rsidRPr="750A601B">
              <w:rPr>
                <w:rFonts w:asciiTheme="minorHAnsi" w:eastAsiaTheme="minorEastAsia" w:hAnsiTheme="minorHAnsi" w:cstheme="minorBidi"/>
              </w:rPr>
              <w:t>synthesizing, often</w:t>
            </w:r>
            <w:r w:rsidR="5A1A4FB0" w:rsidRPr="750A601B">
              <w:rPr>
                <w:rFonts w:asciiTheme="minorHAnsi" w:eastAsiaTheme="minorEastAsia" w:hAnsiTheme="minorHAnsi" w:cstheme="minorBidi"/>
              </w:rPr>
              <w:t xml:space="preserve"> created with </w:t>
            </w:r>
            <w:r w:rsidR="7A435316" w:rsidRPr="750A601B">
              <w:rPr>
                <w:rFonts w:asciiTheme="minorHAnsi" w:eastAsiaTheme="minorEastAsia" w:hAnsiTheme="minorHAnsi" w:cstheme="minorBidi"/>
              </w:rPr>
              <w:t>the use</w:t>
            </w:r>
            <w:r w:rsidR="5A1A4FB0" w:rsidRPr="750A601B">
              <w:rPr>
                <w:rFonts w:asciiTheme="minorHAnsi" w:eastAsiaTheme="minorEastAsia" w:hAnsiTheme="minorHAnsi" w:cstheme="minorBidi"/>
              </w:rPr>
              <w:t xml:space="preserve"> of computers.</w:t>
            </w:r>
          </w:p>
        </w:tc>
      </w:tr>
    </w:tbl>
    <w:p w14:paraId="0000001C" w14:textId="77777777" w:rsidR="001D0E10" w:rsidRDefault="001D0E10" w:rsidP="38A6D596">
      <w:pPr>
        <w:pStyle w:val="Normal0"/>
        <w:rPr>
          <w:rFonts w:asciiTheme="minorHAnsi" w:eastAsiaTheme="minorEastAsia" w:hAnsiTheme="minorHAnsi" w:cstheme="minorBidi"/>
        </w:rPr>
      </w:pPr>
    </w:p>
    <w:p w14:paraId="0000001D" w14:textId="77777777" w:rsidR="001D0E10" w:rsidRDefault="001D0E10" w:rsidP="38A6D596">
      <w:pPr>
        <w:pStyle w:val="Normal0"/>
        <w:rPr>
          <w:rFonts w:asciiTheme="minorHAnsi" w:eastAsiaTheme="minorEastAsia" w:hAnsiTheme="minorHAnsi" w:cstheme="minorBidi"/>
        </w:rPr>
      </w:pPr>
    </w:p>
    <w:p w14:paraId="0000001E" w14:textId="77777777" w:rsidR="001D0E10" w:rsidRDefault="000956EC" w:rsidP="38A6D596">
      <w:pPr>
        <w:pStyle w:val="Normal0"/>
        <w:rPr>
          <w:rFonts w:asciiTheme="minorHAnsi" w:eastAsiaTheme="minorEastAsia" w:hAnsiTheme="minorHAnsi" w:cstheme="minorBidi"/>
        </w:rPr>
      </w:pPr>
      <w:r w:rsidRPr="38A6D596">
        <w:rPr>
          <w:rFonts w:asciiTheme="minorHAnsi" w:eastAsiaTheme="minorEastAsia" w:hAnsiTheme="minorHAnsi" w:cstheme="minorBidi"/>
        </w:rPr>
        <w:br w:type="page"/>
      </w:r>
    </w:p>
    <w:tbl>
      <w:tblPr>
        <w:tblW w:w="946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9465"/>
      </w:tblGrid>
      <w:tr w:rsidR="001D0E10" w14:paraId="1494E2EA" w14:textId="77777777" w:rsidTr="2FE4BD3D">
        <w:trPr>
          <w:trHeight w:val="405"/>
        </w:trPr>
        <w:tc>
          <w:tcPr>
            <w:tcW w:w="9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1F" w14:textId="77777777" w:rsidR="001D0E10" w:rsidRDefault="000956EC" w:rsidP="20876742">
            <w:pPr>
              <w:pStyle w:val="Normal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A0D9D61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lastRenderedPageBreak/>
              <w:t>Resources</w:t>
            </w:r>
          </w:p>
        </w:tc>
      </w:tr>
      <w:tr w:rsidR="001D0E10" w14:paraId="4291A90A" w14:textId="77777777" w:rsidTr="2FE4BD3D">
        <w:trPr>
          <w:trHeight w:val="300"/>
        </w:trPr>
        <w:tc>
          <w:tcPr>
            <w:tcW w:w="9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DE60DDF" w14:textId="575072AC" w:rsidR="23688DD0" w:rsidRDefault="27EBA793" w:rsidP="750A601B">
            <w:pPr>
              <w:pStyle w:val="Normal0"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b/>
                <w:bCs/>
                <w:color w:val="2B579A"/>
                <w:sz w:val="22"/>
                <w:szCs w:val="22"/>
                <w:shd w:val="clear" w:color="auto" w:fill="E6E6E6"/>
              </w:rPr>
              <w:t>Video links</w:t>
            </w:r>
            <w:r w:rsidR="04581CB4" w:rsidRPr="750A601B">
              <w:rPr>
                <w:rFonts w:asciiTheme="minorHAnsi" w:eastAsiaTheme="minorEastAsia" w:hAnsiTheme="minorHAnsi" w:cstheme="minorBidi"/>
                <w:b/>
                <w:bCs/>
                <w:color w:val="2B579A"/>
                <w:sz w:val="22"/>
                <w:szCs w:val="22"/>
                <w:shd w:val="clear" w:color="auto" w:fill="E6E6E6"/>
              </w:rPr>
              <w:t xml:space="preserve"> </w:t>
            </w:r>
            <w:r w:rsidRPr="750A601B">
              <w:rPr>
                <w:rFonts w:asciiTheme="minorHAnsi" w:eastAsiaTheme="minorEastAsia" w:hAnsiTheme="minorHAnsi" w:cstheme="minorBidi"/>
                <w:b/>
                <w:bCs/>
                <w:color w:val="2B579A"/>
                <w:sz w:val="22"/>
                <w:szCs w:val="22"/>
                <w:shd w:val="clear" w:color="auto" w:fill="E6E6E6"/>
              </w:rPr>
              <w:t xml:space="preserve">(also in </w:t>
            </w:r>
            <w:r w:rsidR="22DA5D8F" w:rsidRPr="750A601B">
              <w:rPr>
                <w:rFonts w:asciiTheme="minorHAnsi" w:eastAsiaTheme="minorEastAsia" w:hAnsiTheme="minorHAnsi" w:cstheme="minorBidi"/>
                <w:b/>
                <w:bCs/>
                <w:color w:val="2B579A"/>
                <w:sz w:val="22"/>
                <w:szCs w:val="22"/>
                <w:shd w:val="clear" w:color="auto" w:fill="E6E6E6"/>
              </w:rPr>
              <w:t>PowerPoint</w:t>
            </w:r>
            <w:r w:rsidRPr="750A601B">
              <w:rPr>
                <w:rFonts w:asciiTheme="minorHAnsi" w:eastAsiaTheme="minorEastAsia" w:hAnsiTheme="minorHAnsi" w:cstheme="minorBidi"/>
                <w:b/>
                <w:bCs/>
                <w:color w:val="2B579A"/>
                <w:sz w:val="22"/>
                <w:szCs w:val="22"/>
                <w:shd w:val="clear" w:color="auto" w:fill="E6E6E6"/>
              </w:rPr>
              <w:t>):</w:t>
            </w:r>
          </w:p>
          <w:p w14:paraId="1C0B1075" w14:textId="07396B14" w:rsidR="3321C5C2" w:rsidRDefault="46A7B332" w:rsidP="750A601B">
            <w:pPr>
              <w:pStyle w:val="Normal0"/>
              <w:ind w:left="72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Video</w:t>
            </w:r>
            <w:r w:rsidR="30515688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1</w:t>
            </w:r>
            <w:r w:rsidR="31F69583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-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From Phonographs to Spotify</w:t>
            </w:r>
            <w:r w:rsidR="085471E1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: </w:t>
            </w:r>
          </w:p>
          <w:p w14:paraId="62F66421" w14:textId="53CB8C0D" w:rsidR="3321C5C2" w:rsidRDefault="0236652E" w:rsidP="750A601B">
            <w:pPr>
              <w:pStyle w:val="Normal0"/>
              <w:ind w:left="72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hyperlink r:id="rId10">
              <w:r w:rsidRPr="750A601B">
                <w:rPr>
                  <w:rStyle w:val="Hyperlink"/>
                  <w:rFonts w:asciiTheme="minorHAnsi" w:eastAsiaTheme="minorEastAsia" w:hAnsiTheme="minorHAnsi" w:cstheme="minorBidi"/>
                  <w:sz w:val="22"/>
                  <w:szCs w:val="22"/>
                </w:rPr>
                <w:t>https://www.youtube.com/watch?v=-bVketPj5to</w:t>
              </w:r>
            </w:hyperlink>
          </w:p>
          <w:p w14:paraId="7609E90B" w14:textId="5B44D59C" w:rsidR="001D0E10" w:rsidRDefault="542DB69C" w:rsidP="750A601B">
            <w:pPr>
              <w:pStyle w:val="Normal0"/>
              <w:ind w:left="72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Video</w:t>
            </w:r>
            <w:r w:rsidR="31C07091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2</w:t>
            </w:r>
            <w:r w:rsidR="2766DFA8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-</w:t>
            </w:r>
            <w:r w:rsidR="5CFEF1C2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4C0967D5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Robotics</w:t>
            </w:r>
            <w:r w:rsidR="75C8A104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and Music</w:t>
            </w:r>
            <w:r w:rsidR="05A704AE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: </w:t>
            </w:r>
            <w:proofErr w:type="spellStart"/>
            <w:r w:rsidR="05A704AE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Automatica</w:t>
            </w:r>
            <w:proofErr w:type="spellEnd"/>
            <w:r w:rsidR="05A704AE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203DB171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-</w:t>
            </w:r>
            <w:r w:rsidR="05A704AE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Robots Vs. Music</w:t>
            </w:r>
            <w:r w:rsidR="1E6CA07B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(PPT page </w:t>
            </w:r>
            <w:r w:rsidR="3C466645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12</w:t>
            </w: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): </w:t>
            </w:r>
            <w:ins w:id="0" w:author="Grossman, Sabrina R" w:date="2023-04-13T16:39:00Z">
              <w:r w:rsidR="5164AE7D">
                <w:rPr>
                  <w:color w:val="2B579A"/>
                </w:rPr>
                <w:fldChar w:fldCharType="begin"/>
              </w:r>
              <w:r w:rsidR="7403FC44">
                <w:instrText xml:space="preserve">HYPERLINK "https://www.youtube.com/watch?v=bAdqazixuRY" </w:instrText>
              </w:r>
              <w:r w:rsidR="5164AE7D">
                <w:rPr>
                  <w:color w:val="2B579A"/>
                </w:rPr>
              </w:r>
              <w:r w:rsidR="5164AE7D">
                <w:rPr>
                  <w:color w:val="2B579A"/>
                </w:rPr>
                <w:fldChar w:fldCharType="separate"/>
              </w:r>
            </w:ins>
            <w:r w:rsidRPr="750A601B">
              <w:rPr>
                <w:rStyle w:val="Hyperlink"/>
                <w:rFonts w:asciiTheme="minorHAnsi" w:eastAsiaTheme="minorEastAsia" w:hAnsiTheme="minorHAnsi" w:cstheme="minorBidi"/>
                <w:sz w:val="22"/>
                <w:szCs w:val="22"/>
              </w:rPr>
              <w:t>https://www.youtube.com/watch?v=bAdqazixuRY</w:t>
            </w:r>
            <w:r w:rsidR="5164AE7D">
              <w:rPr>
                <w:color w:val="2B579A"/>
                <w:shd w:val="clear" w:color="auto" w:fill="E6E6E6"/>
              </w:rPr>
              <w:fldChar w:fldCharType="end"/>
            </w:r>
            <w:r w:rsidR="087DB574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  <w:p w14:paraId="5946FF1B" w14:textId="0848E4C7" w:rsidR="001D0E10" w:rsidRDefault="32A48B6B" w:rsidP="750A601B">
            <w:pPr>
              <w:pStyle w:val="Normal0"/>
              <w:numPr>
                <w:ilvl w:val="0"/>
                <w:numId w:val="17"/>
              </w:numPr>
              <w:rPr>
                <w:rStyle w:val="Hyperlink"/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Sample songs showcasing the difference in sound between real and digital instruments:</w:t>
            </w:r>
            <w:r w:rsidR="47BAEFAB">
              <w:br/>
            </w:r>
            <w:r w:rsidR="1C7F6E03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Video 3</w:t>
            </w:r>
            <w:r w:rsidR="6E59783B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-</w:t>
            </w:r>
            <w:r w:rsidR="29D3ECD9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Feel It Still</w:t>
            </w:r>
            <w:r w:rsidR="47954389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58CB1332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(Analog)</w:t>
            </w:r>
            <w:r w:rsidR="370B63EB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:</w:t>
            </w:r>
            <w:r w:rsidR="47BAEFAB">
              <w:br/>
            </w:r>
            <w:hyperlink r:id="rId11">
              <w:r w:rsidR="3267837D" w:rsidRPr="750A601B">
                <w:rPr>
                  <w:rStyle w:val="Hyperlink"/>
                  <w:rFonts w:asciiTheme="minorHAnsi" w:eastAsiaTheme="minorEastAsia" w:hAnsiTheme="minorHAnsi" w:cstheme="minorBidi"/>
                  <w:sz w:val="22"/>
                  <w:szCs w:val="22"/>
                </w:rPr>
                <w:t>https://www.youtube.com/watch?v=e-2aoz_Um10</w:t>
              </w:r>
            </w:hyperlink>
            <w:r w:rsidR="480FCE47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- First </w:t>
            </w:r>
            <w:r w:rsidR="10542202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25</w:t>
            </w:r>
            <w:r w:rsidR="480FCE47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seconds</w:t>
            </w:r>
            <w:r w:rsidR="47BAEFAB">
              <w:br/>
            </w:r>
            <w:r w:rsidR="420C8D5B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Video </w:t>
            </w:r>
            <w:r w:rsidR="0BC5C3DF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4</w:t>
            </w:r>
            <w:r w:rsidR="58486007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-</w:t>
            </w:r>
            <w:r w:rsidR="6EA2F0A8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Ocean Eyes</w:t>
            </w:r>
            <w:r w:rsidR="482B7384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1F8BE873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(Digital)</w:t>
            </w:r>
            <w:r w:rsidR="4067A339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:</w:t>
            </w:r>
            <w:r w:rsidR="47BAEFAB">
              <w:br/>
            </w:r>
            <w:hyperlink r:id="rId12">
              <w:r w:rsidR="22E83F29" w:rsidRPr="750A601B">
                <w:rPr>
                  <w:rStyle w:val="Hyperlink"/>
                  <w:rFonts w:asciiTheme="minorHAnsi" w:eastAsiaTheme="minorEastAsia" w:hAnsiTheme="minorHAnsi" w:cstheme="minorBidi"/>
                  <w:sz w:val="22"/>
                  <w:szCs w:val="22"/>
                </w:rPr>
                <w:t>https://www.youtube.com/watch?v=HQitbbtPZz8</w:t>
              </w:r>
            </w:hyperlink>
            <w:r w:rsidR="7AF2BA0D" w:rsidRPr="750A601B">
              <w:rPr>
                <w:rStyle w:val="Hyperlink"/>
                <w:rFonts w:asciiTheme="minorHAnsi" w:eastAsiaTheme="minorEastAsia" w:hAnsiTheme="minorHAnsi" w:cstheme="minorBidi"/>
                <w:sz w:val="22"/>
                <w:szCs w:val="22"/>
              </w:rPr>
              <w:t xml:space="preserve"> – </w:t>
            </w:r>
            <w:r w:rsidR="7AF2BA0D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First </w:t>
            </w:r>
            <w:r w:rsidR="71F7FBC9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25</w:t>
            </w:r>
            <w:r w:rsidR="7AF2BA0D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seconds</w:t>
            </w:r>
            <w:r w:rsidR="47BAEFAB">
              <w:br/>
            </w:r>
            <w:r w:rsidR="5C615B6A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Video </w:t>
            </w:r>
            <w:r w:rsidR="70B074B2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5</w:t>
            </w:r>
            <w:r w:rsidR="4FD7B7D6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-</w:t>
            </w:r>
            <w:r w:rsidR="5C615B6A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1F3C1409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Hedwig’s Theme</w:t>
            </w:r>
            <w:r w:rsidR="482B7384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0F4D7593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>(Digital</w:t>
            </w:r>
            <w:r w:rsidR="123889FF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 xml:space="preserve"> and Analog</w:t>
            </w:r>
            <w:r w:rsidR="0F4D7593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>)</w:t>
            </w:r>
            <w:r w:rsidR="7110F665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>:</w:t>
            </w:r>
            <w:r w:rsidR="47BAEFAB">
              <w:br/>
            </w:r>
            <w:hyperlink r:id="rId13">
              <w:r w:rsidR="4C8D5C36" w:rsidRPr="750A601B">
                <w:rPr>
                  <w:rStyle w:val="Hyperlink"/>
                  <w:rFonts w:asciiTheme="minorHAnsi" w:eastAsiaTheme="minorEastAsia" w:hAnsiTheme="minorHAnsi" w:cstheme="minorBidi"/>
                  <w:sz w:val="22"/>
                  <w:szCs w:val="22"/>
                </w:rPr>
                <w:t>https://www.youtube.com/watch?v=wtHra9tFISY</w:t>
              </w:r>
            </w:hyperlink>
            <w:r w:rsidR="3F19A811" w:rsidRPr="750A601B">
              <w:rPr>
                <w:rStyle w:val="Hyperlink"/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  <w:p w14:paraId="5E064666" w14:textId="590D2CE3" w:rsidR="51037704" w:rsidRDefault="6913382A" w:rsidP="2FE4BD3D">
            <w:pPr>
              <w:pStyle w:val="Normal0"/>
              <w:ind w:left="720"/>
              <w:rPr>
                <w:rStyle w:val="Hyperlink"/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Style w:val="Hyperlink"/>
                <w:rFonts w:asciiTheme="minorHAnsi" w:eastAsiaTheme="minorEastAsia" w:hAnsiTheme="minorHAnsi" w:cstheme="minorBidi"/>
                <w:color w:val="auto"/>
                <w:sz w:val="22"/>
                <w:szCs w:val="22"/>
                <w:u w:val="none"/>
              </w:rPr>
              <w:t>Video 6</w:t>
            </w:r>
            <w:r w:rsidR="4E958A51" w:rsidRPr="2FE4BD3D">
              <w:rPr>
                <w:rStyle w:val="Hyperlink"/>
                <w:rFonts w:asciiTheme="minorHAnsi" w:eastAsiaTheme="minorEastAsia" w:hAnsiTheme="minorHAnsi" w:cstheme="minorBidi"/>
                <w:color w:val="auto"/>
                <w:sz w:val="22"/>
                <w:szCs w:val="22"/>
                <w:u w:val="none"/>
              </w:rPr>
              <w:t xml:space="preserve"> -</w:t>
            </w:r>
            <w:r w:rsidR="0544A903" w:rsidRPr="2FE4BD3D">
              <w:rPr>
                <w:rStyle w:val="Hyperlink"/>
                <w:rFonts w:asciiTheme="minorHAnsi" w:eastAsiaTheme="minorEastAsia" w:hAnsiTheme="minorHAnsi" w:cstheme="minorBidi"/>
                <w:color w:val="auto"/>
                <w:sz w:val="22"/>
                <w:szCs w:val="22"/>
                <w:u w:val="none"/>
              </w:rPr>
              <w:t xml:space="preserve"> Combining Digital and Analog music in Harry Potter’s music:</w:t>
            </w:r>
            <w:r w:rsidR="0544A903" w:rsidRPr="2FE4BD3D">
              <w:rPr>
                <w:rStyle w:val="Hyperlink"/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hyperlink r:id="rId14">
              <w:r w:rsidR="0544A903" w:rsidRPr="2FE4BD3D">
                <w:rPr>
                  <w:rStyle w:val="Hyperlink"/>
                  <w:rFonts w:asciiTheme="minorHAnsi" w:eastAsiaTheme="minorEastAsia" w:hAnsiTheme="minorHAnsi" w:cstheme="minorBidi"/>
                  <w:sz w:val="22"/>
                  <w:szCs w:val="22"/>
                </w:rPr>
                <w:t>https://youtu.be/eOCJkrbQWaE?t=165</w:t>
              </w:r>
            </w:hyperlink>
            <w:r w:rsidR="0544A903" w:rsidRPr="2FE4BD3D">
              <w:rPr>
                <w:rStyle w:val="Hyperlink"/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  <w:p w14:paraId="7F46C8E5" w14:textId="62ABC1D0" w:rsidR="001D0E10" w:rsidRDefault="3883C31F" w:rsidP="750A601B">
            <w:pPr>
              <w:pStyle w:val="Normal0"/>
              <w:ind w:left="72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>Video</w:t>
            </w:r>
            <w:r w:rsidR="58433020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 xml:space="preserve"> </w:t>
            </w:r>
            <w:r w:rsidR="6958D603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>7</w:t>
            </w:r>
            <w:r w:rsidR="7CDB4FF9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-</w:t>
            </w:r>
            <w:r w:rsidR="089A0AA7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089A0AA7" w:rsidRPr="750A601B">
              <w:rPr>
                <w:rFonts w:asciiTheme="minorHAnsi" w:eastAsiaTheme="minorEastAsia" w:hAnsiTheme="minorHAnsi" w:cstheme="minorBidi"/>
                <w:color w:val="0F0F0F"/>
                <w:sz w:val="22"/>
                <w:szCs w:val="22"/>
              </w:rPr>
              <w:t>Using creative technology to empower artists:</w:t>
            </w:r>
            <w:r w:rsidR="46967FAA" w:rsidRPr="45A92F2B">
              <w:rPr>
                <w:color w:val="0F0F0F"/>
              </w:rPr>
              <w:t xml:space="preserve"> </w:t>
            </w:r>
          </w:p>
          <w:p w14:paraId="00000021" w14:textId="75ED479E" w:rsidR="001D0E10" w:rsidRDefault="47BAEFAB" w:rsidP="45A92F2B">
            <w:pPr>
              <w:pStyle w:val="Normal0"/>
              <w:ind w:left="72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color w:val="2B579A"/>
                <w:shd w:val="clear" w:color="auto" w:fill="E6E6E6"/>
              </w:rPr>
              <w:fldChar w:fldCharType="begin"/>
            </w:r>
            <w:r>
              <w:instrText xml:space="preserve">HYPERLINK "https://www.youtube.com/watch?v=luy0eX6HI_Y"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4BAC2297" w:rsidRPr="45A92F2B">
              <w:rPr>
                <w:rStyle w:val="Hyperlink"/>
                <w:rFonts w:asciiTheme="minorHAnsi" w:eastAsiaTheme="minorEastAsia" w:hAnsiTheme="minorHAnsi" w:cstheme="minorBidi"/>
                <w:sz w:val="22"/>
                <w:szCs w:val="22"/>
              </w:rPr>
              <w:t>https://www.youtube.com/watch?v=luy0eX6HI_Y</w:t>
            </w:r>
            <w:ins w:id="1" w:author="Missner, Samuel A" w:date="2023-04-22T18:26:00Z">
              <w:r>
                <w:rPr>
                  <w:color w:val="2B579A"/>
                  <w:shd w:val="clear" w:color="auto" w:fill="E6E6E6"/>
                </w:rPr>
                <w:fldChar w:fldCharType="begin"/>
              </w:r>
              <w:r>
                <w:instrText xml:space="preserve">HYPERLINK "https://youtu.be/BXsWn9DhF5g?t=273" </w:instrText>
              </w:r>
              <w:r>
                <w:rPr>
                  <w:color w:val="2B579A"/>
                  <w:shd w:val="clear" w:color="auto" w:fill="E6E6E6"/>
                </w:rPr>
              </w:r>
              <w:r>
                <w:rPr>
                  <w:color w:val="2B579A"/>
                  <w:shd w:val="clear" w:color="auto" w:fill="E6E6E6"/>
                </w:rPr>
                <w:fldChar w:fldCharType="separate"/>
              </w:r>
            </w:ins>
            <w:del w:id="2" w:author="Missner, Samuel A" w:date="2023-05-05T20:43:00Z">
              <w:r>
                <w:rPr>
                  <w:color w:val="2B579A"/>
                  <w:shd w:val="clear" w:color="auto" w:fill="E6E6E6"/>
                </w:rPr>
                <w:fldChar w:fldCharType="end"/>
              </w:r>
            </w:del>
            <w:ins w:id="3" w:author="Missner, Samuel" w:date="2023-05-26T20:55:00Z">
              <w:r>
                <w:rPr>
                  <w:color w:val="2B579A"/>
                  <w:shd w:val="clear" w:color="auto" w:fill="E6E6E6"/>
                </w:rPr>
                <w:fldChar w:fldCharType="end"/>
              </w:r>
            </w:ins>
          </w:p>
        </w:tc>
      </w:tr>
    </w:tbl>
    <w:p w14:paraId="004FC79C" w14:textId="55F9A60A" w:rsidR="45A92F2B" w:rsidRDefault="45A92F2B"/>
    <w:p w14:paraId="6835DFA2" w14:textId="172E02FB" w:rsidR="45A92F2B" w:rsidRDefault="45A92F2B"/>
    <w:p w14:paraId="4268F202" w14:textId="39518944" w:rsidR="45A92F2B" w:rsidRDefault="45A92F2B"/>
    <w:p w14:paraId="3E1C7E36" w14:textId="549C0934" w:rsidR="45A92F2B" w:rsidRDefault="45A92F2B"/>
    <w:p w14:paraId="00000023" w14:textId="77777777" w:rsidR="001D0E10" w:rsidRDefault="001D0E10" w:rsidP="20876742">
      <w:pPr>
        <w:pStyle w:val="Normal0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14:paraId="00000024" w14:textId="77777777" w:rsidR="001D0E10" w:rsidRDefault="001D0E10" w:rsidP="20876742">
      <w:pPr>
        <w:pStyle w:val="Normal0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W w:w="9360" w:type="dx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360"/>
      </w:tblGrid>
      <w:tr w:rsidR="001D0E10" w14:paraId="388A3CBE" w14:textId="77777777" w:rsidTr="750A601B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2E9"/>
          </w:tcPr>
          <w:p w14:paraId="00000025" w14:textId="77777777" w:rsidR="001D0E10" w:rsidRDefault="000956EC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0876742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Teacher Preparation</w:t>
            </w:r>
          </w:p>
        </w:tc>
      </w:tr>
      <w:tr w:rsidR="001D0E10" w14:paraId="5D4C80F1" w14:textId="77777777" w:rsidTr="750A601B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FF0BAA" w14:textId="033C5D8C" w:rsidR="001D0E10" w:rsidRDefault="000956EC" w:rsidP="750A601B">
            <w:pPr>
              <w:pStyle w:val="Normal0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Review the </w:t>
            </w:r>
            <w:r w:rsidR="5EBDD559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concept </w:t>
            </w: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of digital audio (especially in comparison to analog audio) and its uses today</w:t>
            </w:r>
            <w:r w:rsidR="77D3CAED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  <w:p w14:paraId="4FB100B3" w14:textId="1183CD7F" w:rsidR="001D0E10" w:rsidRDefault="15B2A11F" w:rsidP="750A601B">
            <w:pPr>
              <w:pStyle w:val="Normal0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Check </w:t>
            </w:r>
            <w:r w:rsidR="4769E1C4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the video </w:t>
            </w:r>
            <w:r w:rsidR="3AAC715A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links to</w:t>
            </w:r>
            <w:r w:rsidR="4769E1C4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pre-load the video</w:t>
            </w:r>
            <w:r w:rsidR="6E6D8E71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s</w:t>
            </w:r>
            <w:r w:rsidR="051A3047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  <w:p w14:paraId="138895F2" w14:textId="2FB562DE" w:rsidR="001D0E10" w:rsidRDefault="42A9614B" w:rsidP="750A601B">
            <w:pPr>
              <w:pStyle w:val="Normal0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Preload the necessary timestamps for the following YouTube examples (found in the Resources section above): Feel It Still and Ocean Eyes</w:t>
            </w:r>
            <w:r w:rsidR="73059B17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. </w:t>
            </w:r>
          </w:p>
          <w:p w14:paraId="7A036A73" w14:textId="36ACA56A" w:rsidR="001D0E10" w:rsidRDefault="2501EAF4" w:rsidP="750A601B">
            <w:pPr>
              <w:pStyle w:val="Normal0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Review videos on the history of music streaming/digital music and choose a video to show to class among choice</w:t>
            </w:r>
            <w:r w:rsidR="67F6C8CB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s provided. </w:t>
            </w:r>
          </w:p>
          <w:p w14:paraId="00000026" w14:textId="6D950127" w:rsidR="001D0E10" w:rsidRDefault="7B3E3DC0" w:rsidP="750A601B">
            <w:pPr>
              <w:pStyle w:val="Normal0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Read </w:t>
            </w:r>
            <w:r w:rsidR="02395015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the following </w:t>
            </w: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article</w:t>
            </w:r>
            <w:r w:rsidR="2DA9D763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s</w:t>
            </w:r>
            <w:r w:rsidR="45491F88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as a primer</w:t>
            </w: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: </w:t>
            </w:r>
            <w:hyperlink r:id="rId15" w:anchor=":~:text=Arguably%20the%20most%20significant%20change,producers%20simultaneously%20mixed%20the%20music.">
              <w:r w:rsidRPr="750A601B">
                <w:rPr>
                  <w:rStyle w:val="Hyperlink"/>
                  <w:rFonts w:asciiTheme="minorHAnsi" w:eastAsiaTheme="minorEastAsia" w:hAnsiTheme="minorHAnsi" w:cstheme="minorBidi"/>
                  <w:sz w:val="22"/>
                  <w:szCs w:val="22"/>
                </w:rPr>
                <w:t>A Brief History of Music Production</w:t>
              </w:r>
            </w:hyperlink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123A7C47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and</w:t>
            </w:r>
            <w:r w:rsidR="3A11E831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hyperlink r:id="rId16">
              <w:r w:rsidR="3A11E831" w:rsidRPr="750A601B">
                <w:rPr>
                  <w:rFonts w:asciiTheme="minorHAnsi" w:eastAsiaTheme="minorEastAsia" w:hAnsiTheme="minorHAnsi" w:cstheme="minorBidi"/>
                  <w:sz w:val="22"/>
                  <w:szCs w:val="22"/>
                </w:rPr>
                <w:t>How Evolving Tech has changed Music Production</w:t>
              </w:r>
            </w:hyperlink>
            <w:r w:rsidR="58A6F05A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</w:tc>
      </w:tr>
    </w:tbl>
    <w:p w14:paraId="00000027" w14:textId="77777777" w:rsidR="001D0E10" w:rsidRDefault="001D0E10" w:rsidP="20876742">
      <w:pPr>
        <w:pStyle w:val="Normal0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14:paraId="00000028" w14:textId="77777777" w:rsidR="001D0E10" w:rsidRDefault="000956EC" w:rsidP="20876742">
      <w:pPr>
        <w:pStyle w:val="Normal0"/>
        <w:jc w:val="center"/>
        <w:rPr>
          <w:rFonts w:asciiTheme="minorHAnsi" w:eastAsiaTheme="minorEastAsia" w:hAnsiTheme="minorHAnsi" w:cstheme="minorBidi"/>
          <w:color w:val="FFFFFF"/>
          <w:sz w:val="30"/>
          <w:szCs w:val="30"/>
        </w:rPr>
      </w:pPr>
      <w:r w:rsidRPr="20876742">
        <w:rPr>
          <w:rFonts w:asciiTheme="minorHAnsi" w:eastAsiaTheme="minorEastAsia" w:hAnsiTheme="minorHAnsi" w:cstheme="minorBidi"/>
          <w:color w:val="FFFFFF" w:themeColor="background1"/>
          <w:sz w:val="30"/>
          <w:szCs w:val="30"/>
        </w:rPr>
        <w:t xml:space="preserve">Lesson Implementation </w:t>
      </w:r>
    </w:p>
    <w:p w14:paraId="00000029" w14:textId="77777777" w:rsidR="001D0E10" w:rsidRDefault="001D0E10" w:rsidP="20876742">
      <w:pPr>
        <w:pStyle w:val="Normal0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D0E10" w14:paraId="079D7C6C" w14:textId="77777777" w:rsidTr="2FE4BD3D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D1DC"/>
          </w:tcPr>
          <w:p w14:paraId="0000002A" w14:textId="09CD4023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79B894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Engage / Explore: Warm-up        Time: 1</w:t>
            </w:r>
            <w:r w:rsidR="7E599E39" w:rsidRPr="779B894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5</w:t>
            </w:r>
            <w:r w:rsidRPr="779B894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 minutes</w:t>
            </w:r>
          </w:p>
        </w:tc>
      </w:tr>
      <w:tr w:rsidR="001D0E10" w14:paraId="69323F55" w14:textId="77777777" w:rsidTr="2FE4BD3D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C" w14:textId="0B79FD5B" w:rsidR="001D0E10" w:rsidRDefault="051066F0" w:rsidP="750A601B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Section Goal: </w:t>
            </w:r>
            <w:r w:rsidR="021FB262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Students </w:t>
            </w:r>
            <w:r w:rsidR="7120F3A9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will </w:t>
            </w:r>
            <w:r w:rsidR="021FB262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e</w:t>
            </w:r>
            <w:r w:rsidR="4FD723D4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xplore</w:t>
            </w: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how music has changed throughout history and how technology </w:t>
            </w:r>
            <w:r w:rsidR="05F56BE1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has</w:t>
            </w: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played a role in these changes.</w:t>
            </w:r>
          </w:p>
          <w:p w14:paraId="0000002D" w14:textId="77777777" w:rsidR="001D0E10" w:rsidRDefault="001D0E10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1D0E10" w14:paraId="20D0FAFE" w14:textId="77777777" w:rsidTr="2FE4BD3D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F" w14:textId="77777777" w:rsidR="001D0E10" w:rsidRDefault="527D6FFA" w:rsidP="2FE4BD3D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Student Activities</w:t>
            </w:r>
          </w:p>
          <w:p w14:paraId="43C76DB2" w14:textId="5B92116F" w:rsidR="2FE4BD3D" w:rsidRDefault="2FE4BD3D" w:rsidP="2FE4BD3D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2281EE52" w14:textId="43735C67" w:rsidR="001D0E10" w:rsidRDefault="500509BA" w:rsidP="2FE4BD3D">
            <w:pPr>
              <w:pStyle w:val="Normal0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Watch video</w:t>
            </w:r>
            <w:r w:rsidR="53E22019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: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From Phonograph to Spotify (Slide </w:t>
            </w:r>
            <w:r w:rsidR="33686A69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4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)</w:t>
            </w:r>
            <w:r w:rsidR="2386A43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  <w:p w14:paraId="00000030" w14:textId="55953092" w:rsidR="001D0E10" w:rsidRDefault="4B592719" w:rsidP="2FE4BD3D">
            <w:pPr>
              <w:pStyle w:val="Normal0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Identify ways in which music from different points in the past century may be distinguished from one another</w:t>
            </w:r>
            <w:r w:rsidR="2501572E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  <w:p w14:paraId="265190BF" w14:textId="33756743" w:rsidR="001D0E10" w:rsidRDefault="44C43CF0" w:rsidP="2FE4BD3D">
            <w:pPr>
              <w:pStyle w:val="Normal0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Consider what different music technologies were available at varying points in history</w:t>
            </w:r>
            <w:r w:rsidR="7AD1CD80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  <w:r w:rsidR="0D89DD50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  <w:p w14:paraId="00000031" w14:textId="2B9DA534" w:rsidR="001D0E10" w:rsidRDefault="001D0E10" w:rsidP="4A36D7E8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2" w14:textId="77777777" w:rsidR="001D0E10" w:rsidRDefault="527D6FFA" w:rsidP="2FE4BD3D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lastRenderedPageBreak/>
              <w:t>Teacher Activities:</w:t>
            </w:r>
          </w:p>
          <w:p w14:paraId="1EF16156" w14:textId="7294261F" w:rsidR="2FE4BD3D" w:rsidRDefault="2FE4BD3D" w:rsidP="2FE4BD3D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0DF08EE4" w14:textId="1B0F56D5" w:rsidR="001D0E10" w:rsidRDefault="59F6DF4A" w:rsidP="750A601B">
            <w:pPr>
              <w:pStyle w:val="Normal0"/>
              <w:numPr>
                <w:ilvl w:val="0"/>
                <w:numId w:val="19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P</w:t>
            </w:r>
            <w:r w:rsidR="030DB208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rompt the students to consider the changes that are closely linked to available technology</w:t>
            </w:r>
            <w:r w:rsidR="4F0E11F9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773FD7CF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(</w:t>
            </w:r>
            <w:r w:rsidR="703CADE2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Slide 4</w:t>
            </w:r>
            <w:r w:rsidR="773FD7CF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)</w:t>
            </w:r>
            <w:r w:rsidR="5F5A3240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  <w:r w:rsidR="09A25CC2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  <w:p w14:paraId="457BF05F" w14:textId="5BA9BAA4" w:rsidR="31B1AB9B" w:rsidRDefault="7477C023" w:rsidP="750A601B">
            <w:pPr>
              <w:pStyle w:val="Normal0"/>
              <w:numPr>
                <w:ilvl w:val="1"/>
                <w:numId w:val="19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Instruct</w:t>
            </w:r>
            <w:r w:rsidR="17765A8B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students </w:t>
            </w:r>
            <w:r w:rsidR="2AEB42F4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to </w:t>
            </w:r>
            <w:r w:rsidR="17765A8B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brainstorm some of the changes (e</w:t>
            </w:r>
            <w:r w:rsidR="4963464F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ncourage them to think about how they interact with music in their everyday lives</w:t>
            </w:r>
            <w:r w:rsidR="17765A8B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7DB8D637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as well as </w:t>
            </w:r>
            <w:r w:rsidR="36E6E949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possibilities that</w:t>
            </w:r>
            <w:r w:rsidR="7DB8D637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only exist due to current technological advancements </w:t>
            </w:r>
            <w:r w:rsidR="17765A8B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– </w:t>
            </w:r>
            <w:r w:rsidR="673E7E8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the ability to</w:t>
            </w:r>
            <w:r w:rsidR="045ED2C8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:</w:t>
            </w:r>
            <w:r w:rsidR="673E7E8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  <w:p w14:paraId="205F0232" w14:textId="39CC2C09" w:rsidR="31B1AB9B" w:rsidRDefault="17765A8B" w:rsidP="2FE4BD3D">
            <w:pPr>
              <w:pStyle w:val="Normal0"/>
              <w:numPr>
                <w:ilvl w:val="2"/>
                <w:numId w:val="19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preview</w:t>
            </w:r>
            <w:r w:rsidR="07ED839A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songs on Tik</w:t>
            </w:r>
            <w:r w:rsidR="0ED4A113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Tok</w:t>
            </w:r>
          </w:p>
          <w:p w14:paraId="65873F3A" w14:textId="67C5B2FE" w:rsidR="31B1AB9B" w:rsidRDefault="328BBE6D" w:rsidP="2FE4BD3D">
            <w:pPr>
              <w:pStyle w:val="Normal0"/>
              <w:numPr>
                <w:ilvl w:val="2"/>
                <w:numId w:val="19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listen to and create </w:t>
            </w:r>
            <w:r w:rsidR="0ED4A113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new sounds</w:t>
            </w:r>
            <w:r w:rsidR="665A6D7D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that weren’t possible in the past</w:t>
            </w:r>
          </w:p>
          <w:p w14:paraId="26318E25" w14:textId="6C029F29" w:rsidR="31B1AB9B" w:rsidRDefault="291C02B2" w:rsidP="2FE4BD3D">
            <w:pPr>
              <w:pStyle w:val="Normal0"/>
              <w:numPr>
                <w:ilvl w:val="2"/>
                <w:numId w:val="19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write </w:t>
            </w:r>
            <w:r w:rsidR="0ED4A113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song lyrics on ChatGPT</w:t>
            </w:r>
            <w:r w:rsidR="1A9B5AA5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, etc.</w:t>
            </w:r>
          </w:p>
          <w:p w14:paraId="2802732F" w14:textId="0B6BA85D" w:rsidR="31B1AB9B" w:rsidRDefault="31ED9498" w:rsidP="2FE4BD3D">
            <w:pPr>
              <w:pStyle w:val="Normal0"/>
              <w:numPr>
                <w:ilvl w:val="2"/>
                <w:numId w:val="19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Additionally, speak about </w:t>
            </w:r>
            <w:r w:rsidR="0ED4A113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multitrack recording, </w:t>
            </w:r>
            <w:r w:rsidR="1056F254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DAWs</w:t>
            </w:r>
            <w:r w:rsidR="4E3519D3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,</w:t>
            </w:r>
            <w:r w:rsidR="1056F254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etc. </w:t>
            </w:r>
          </w:p>
          <w:p w14:paraId="2E3B7878" w14:textId="6C8B0C57" w:rsidR="453EEB90" w:rsidRDefault="6DC35D72" w:rsidP="750A601B">
            <w:pPr>
              <w:pStyle w:val="Normal0"/>
              <w:numPr>
                <w:ilvl w:val="1"/>
                <w:numId w:val="19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Share video</w:t>
            </w:r>
            <w:r w:rsidR="3CC50097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1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: </w:t>
            </w:r>
            <w:hyperlink r:id="rId17">
              <w:r w:rsidRPr="2FE4BD3D">
                <w:rPr>
                  <w:rStyle w:val="Hyperlink"/>
                  <w:rFonts w:asciiTheme="minorHAnsi" w:eastAsiaTheme="minorEastAsia" w:hAnsiTheme="minorHAnsi" w:cstheme="minorBidi"/>
                  <w:sz w:val="22"/>
                  <w:szCs w:val="22"/>
                </w:rPr>
                <w:t>From Phonograph to Spotify</w:t>
              </w:r>
            </w:hyperlink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  <w:p w14:paraId="698147F2" w14:textId="788AE6DA" w:rsidR="453EEB90" w:rsidRDefault="72B341AE" w:rsidP="38A6D596">
            <w:pPr>
              <w:pStyle w:val="Normal0"/>
              <w:numPr>
                <w:ilvl w:val="1"/>
                <w:numId w:val="19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38A6D59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How did the video support </w:t>
            </w:r>
            <w:r w:rsidR="37E656DC" w:rsidRPr="38A6D59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and/or change </w:t>
            </w:r>
            <w:r w:rsidRPr="38A6D596">
              <w:rPr>
                <w:rFonts w:asciiTheme="minorHAnsi" w:eastAsiaTheme="minorEastAsia" w:hAnsiTheme="minorHAnsi" w:cstheme="minorBidi"/>
                <w:sz w:val="22"/>
                <w:szCs w:val="22"/>
              </w:rPr>
              <w:t>their thoughts on changes in music due to technology</w:t>
            </w:r>
            <w:r w:rsidR="49B02816" w:rsidRPr="38A6D596">
              <w:rPr>
                <w:rFonts w:asciiTheme="minorHAnsi" w:eastAsiaTheme="minorEastAsia" w:hAnsiTheme="minorHAnsi" w:cstheme="minorBidi"/>
                <w:sz w:val="22"/>
                <w:szCs w:val="22"/>
              </w:rPr>
              <w:t>?</w:t>
            </w:r>
          </w:p>
          <w:p w14:paraId="00000034" w14:textId="57414785" w:rsidR="001D0E10" w:rsidRDefault="001D0E10" w:rsidP="25FA3AD8">
            <w:pPr>
              <w:pStyle w:val="Normal0"/>
              <w:ind w:left="72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1D0E10" w14:paraId="75235F1E" w14:textId="77777777" w:rsidTr="2FE4BD3D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5" w14:textId="77777777" w:rsidR="001D0E10" w:rsidRDefault="000956EC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0876742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lastRenderedPageBreak/>
              <w:t>Coding Connections: N/A</w:t>
            </w:r>
          </w:p>
        </w:tc>
      </w:tr>
    </w:tbl>
    <w:p w14:paraId="00000037" w14:textId="77777777" w:rsidR="001D0E10" w:rsidRDefault="001D0E10" w:rsidP="20876742">
      <w:pPr>
        <w:pStyle w:val="Normal0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W w:w="9345" w:type="dx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665"/>
        <w:gridCol w:w="4680"/>
      </w:tblGrid>
      <w:tr w:rsidR="001D0E10" w14:paraId="654DFB2F" w14:textId="77777777" w:rsidTr="2FE4BD3D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FE2F3"/>
          </w:tcPr>
          <w:p w14:paraId="00000038" w14:textId="77777777" w:rsidR="001D0E10" w:rsidRDefault="34B8D45B" w:rsidP="45A92F2B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Explain: Digital Audio                                                                     Time: 20 minutes</w:t>
            </w:r>
          </w:p>
        </w:tc>
      </w:tr>
      <w:tr w:rsidR="001D0E10" w14:paraId="3052545F" w14:textId="77777777" w:rsidTr="2FE4BD3D">
        <w:trPr>
          <w:trHeight w:val="46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B" w14:textId="5E19D3E2" w:rsidR="001D0E10" w:rsidRDefault="7EA4C1D2" w:rsidP="750A601B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Section Goal: </w:t>
            </w:r>
            <w:r w:rsidR="09E082BA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>Students will understand the basics of digital audio</w:t>
            </w:r>
            <w:r w:rsidR="5AE6CF29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</w:tc>
      </w:tr>
      <w:tr w:rsidR="001D0E10" w14:paraId="2101414E" w14:textId="77777777" w:rsidTr="2FE4BD3D"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D" w14:textId="77777777" w:rsidR="001D0E10" w:rsidRDefault="000956EC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0876742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Student Activities</w:t>
            </w:r>
          </w:p>
          <w:p w14:paraId="0000003E" w14:textId="77777777" w:rsidR="001D0E10" w:rsidRDefault="001D0E10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61E9609D" w14:textId="7CC545BD" w:rsidR="001D0E10" w:rsidRDefault="17884579" w:rsidP="2FE4BD3D">
            <w:pPr>
              <w:pStyle w:val="Normal0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Understand the differences between analog and digital audio</w:t>
            </w:r>
            <w:r w:rsidR="23A08F80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  <w:p w14:paraId="42A40B1E" w14:textId="1D8FEF2E" w:rsidR="001D0E10" w:rsidRDefault="3ACB76E0" w:rsidP="2FE4BD3D">
            <w:pPr>
              <w:pStyle w:val="Normal0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Listen to various YouTube Links and try to determine the difference between analog and digital instruments. </w:t>
            </w:r>
            <w:r w:rsidR="6B8EF066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(</w:t>
            </w:r>
            <w:r w:rsidR="53584EF1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Encourage students to c</w:t>
            </w:r>
            <w:r w:rsidR="4B592719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onsider how music has evolved since the invention of digital audio</w:t>
            </w:r>
            <w:r w:rsidR="177547D7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).</w:t>
            </w:r>
          </w:p>
          <w:p w14:paraId="1BAF79D8" w14:textId="14AA5726" w:rsidR="001D0E10" w:rsidRDefault="60A2AFC6" w:rsidP="2FE4BD3D">
            <w:pPr>
              <w:pStyle w:val="Normal0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Understand the pipeline by which </w:t>
            </w:r>
            <w:r w:rsidR="4D43B7C3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analog audio is converted to a digital format and</w:t>
            </w:r>
            <w:r w:rsidR="0A45AD50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, eventually, back into an analog signal that human ears can process</w:t>
            </w:r>
            <w:r w:rsidR="4D43B7C3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  <w:p w14:paraId="00000040" w14:textId="75A70A6F" w:rsidR="001D0E10" w:rsidRDefault="001D0E10" w:rsidP="70F5E16E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1" w14:textId="2D15C591" w:rsidR="001D0E10" w:rsidRDefault="000956EC" w:rsidP="099AA2D3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99AA2D3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lastRenderedPageBreak/>
              <w:t xml:space="preserve">Teacher Activities </w:t>
            </w:r>
          </w:p>
          <w:p w14:paraId="00000042" w14:textId="77777777" w:rsidR="001D0E10" w:rsidRDefault="001D0E10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0D43FBDC" w14:textId="2CE00DD5" w:rsidR="001D0E10" w:rsidRDefault="0C3A4239" w:rsidP="2FE4BD3D">
            <w:pPr>
              <w:pStyle w:val="Normal0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Highlight the key differences between analog and digital audio</w:t>
            </w:r>
            <w:r w:rsidR="6550E3E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(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Slide</w:t>
            </w:r>
            <w:r w:rsidR="2816BA13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5C907986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5-7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)</w:t>
            </w:r>
            <w:r w:rsidR="33570097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  <w:p w14:paraId="19F71E3E" w14:textId="18FC77D9" w:rsidR="001D0E10" w:rsidRDefault="41F39A6D" w:rsidP="2FE4BD3D">
            <w:pPr>
              <w:pStyle w:val="Normal0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Play each YouTube Link and quiz the students on whether they can tell the difference between analog and digital instruments</w:t>
            </w:r>
            <w:r w:rsidR="23009179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23725CAE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(Videos 3-6)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. Ask students why they thought a specific sound was analog/digital </w:t>
            </w:r>
            <w:r w:rsidR="69D6ED79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(Slide 8)</w:t>
            </w:r>
            <w:r w:rsidR="1F521FE5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  <w:r w:rsidR="54C499C2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191E2071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(</w:t>
            </w:r>
            <w:r w:rsidR="54C499C2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Video 6 is a short demonstration on how Hedwig’s Theme combines recordings of analog instruments with digital synthesis to create a unique sound</w:t>
            </w:r>
            <w:r w:rsidR="6CA3A18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)</w:t>
            </w:r>
            <w:r w:rsidR="54C499C2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  <w:p w14:paraId="00000044" w14:textId="341E97F1" w:rsidR="001D0E10" w:rsidRDefault="4B592719" w:rsidP="2FE4BD3D">
            <w:pPr>
              <w:pStyle w:val="Normal0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 xml:space="preserve">Explain how methods of music recording and distribution have changed </w:t>
            </w:r>
            <w:r w:rsidR="2F0997A1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alongside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new technologies</w:t>
            </w:r>
            <w:r w:rsidR="1B9920A2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  <w:p w14:paraId="00000047" w14:textId="3C43A336" w:rsidR="001D0E10" w:rsidRDefault="3C848606" w:rsidP="2FE4BD3D">
            <w:pPr>
              <w:pStyle w:val="Normal0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Show the video on the creation of Hedwig’s Theme 2:45-end to show how analog and digital sounds are often combined in music production</w:t>
            </w:r>
            <w:r w:rsidR="727598C0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(Slide 8)</w:t>
            </w:r>
            <w:r w:rsidR="5E69CF72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  <w:p w14:paraId="00000048" w14:textId="77777777" w:rsidR="001D0E10" w:rsidRDefault="001D0E10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1D0E10" w14:paraId="45584E7C" w14:textId="77777777" w:rsidTr="2FE4BD3D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9" w14:textId="77777777" w:rsidR="001D0E10" w:rsidRDefault="000956EC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0876742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lastRenderedPageBreak/>
              <w:t>Coding Connections: N/A</w:t>
            </w:r>
          </w:p>
        </w:tc>
      </w:tr>
    </w:tbl>
    <w:p w14:paraId="0000004B" w14:textId="77777777" w:rsidR="001D0E10" w:rsidRDefault="001D0E10" w:rsidP="20876742">
      <w:pPr>
        <w:pStyle w:val="Normal0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D0E10" w14:paraId="573ACD01" w14:textId="77777777" w:rsidTr="2FE4BD3D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0000004C" w14:textId="1E7E21E7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Elaborate: </w:t>
            </w:r>
            <w:r w:rsidR="455BB5C5" w:rsidRPr="4A36D7E8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 Impacts of Streaming</w:t>
            </w:r>
            <w:r w:rsidRPr="4A36D7E8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                               Time:  </w:t>
            </w:r>
            <w:r w:rsidR="44E9DC6A" w:rsidRPr="4A36D7E8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5</w:t>
            </w:r>
            <w:r w:rsidRPr="4A36D7E8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 minutes</w:t>
            </w:r>
          </w:p>
        </w:tc>
      </w:tr>
      <w:tr w:rsidR="001D0E10" w14:paraId="6B0C1640" w14:textId="77777777" w:rsidTr="2FE4BD3D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E" w14:textId="483A83B9" w:rsidR="001D0E10" w:rsidRDefault="7EA4C1D2" w:rsidP="750A601B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Section Goal: </w:t>
            </w:r>
            <w:r w:rsidR="50428360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>Students</w:t>
            </w:r>
            <w:r w:rsidR="5943F1AE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 xml:space="preserve"> will</w:t>
            </w:r>
            <w:r w:rsidR="50428360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 xml:space="preserve"> </w:t>
            </w:r>
            <w:r w:rsidR="1E04A7EE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>investigate how</w:t>
            </w: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the invention of digital audio has changed the way that we create, share and interact with music.</w:t>
            </w:r>
          </w:p>
          <w:p w14:paraId="0000004F" w14:textId="77777777" w:rsidR="001D0E10" w:rsidRDefault="001D0E10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1D0E10" w14:paraId="61FA38C1" w14:textId="77777777" w:rsidTr="2FE4BD3D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1" w14:textId="77777777" w:rsidR="001D0E10" w:rsidRDefault="527D6FFA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Student Activities</w:t>
            </w:r>
          </w:p>
          <w:p w14:paraId="34BC609A" w14:textId="487E05A6" w:rsidR="2FE4BD3D" w:rsidRDefault="2FE4BD3D" w:rsidP="2FE4BD3D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16EF7A94" w14:textId="6A0A57D7" w:rsidR="001D0E10" w:rsidRDefault="4B592719" w:rsidP="2FE4BD3D">
            <w:pPr>
              <w:pStyle w:val="Normal0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Suggest ways in which the role of music in our society has changed due to digital audio</w:t>
            </w:r>
            <w:r w:rsidR="51B5CACE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and the rise of music streaming.</w:t>
            </w:r>
          </w:p>
          <w:p w14:paraId="08FD0F5D" w14:textId="6B808265" w:rsidR="001D0E10" w:rsidRDefault="72EE82AA" w:rsidP="2FE4BD3D">
            <w:pPr>
              <w:pStyle w:val="Normal0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Watch a video showing the transition of music interaction from tapes/CD to streaming.  Students can engage in a Think-Pair-Share about the advantages/disadvantages of streaming music</w:t>
            </w:r>
            <w:r w:rsidR="28094AB2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  <w:p w14:paraId="00000052" w14:textId="3CC9F168" w:rsidR="001D0E10" w:rsidRDefault="001D0E10" w:rsidP="25FA3AD8">
            <w:pPr>
              <w:pStyle w:val="Normal0"/>
              <w:ind w:left="72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3" w14:textId="77777777" w:rsidR="001D0E10" w:rsidRDefault="527D6FFA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Teacher Activities (Notes)</w:t>
            </w:r>
          </w:p>
          <w:p w14:paraId="75B861CB" w14:textId="0D470389" w:rsidR="2FE4BD3D" w:rsidRDefault="2FE4BD3D" w:rsidP="2FE4BD3D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06B8B902" w14:textId="76487348" w:rsidR="001D0E10" w:rsidRDefault="00D8F826" w:rsidP="2FE4BD3D">
            <w:pPr>
              <w:pStyle w:val="Normal0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Highlight key changes in music that may be attributed to digital audio</w:t>
            </w:r>
            <w:r w:rsidR="5FB79256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4C9C1E62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(</w:t>
            </w:r>
            <w:r w:rsidR="59F330E1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Slide</w:t>
            </w:r>
            <w:r w:rsidR="4C9C1E62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4ED6E5E1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9</w:t>
            </w:r>
            <w:r w:rsidR="4C9C1E62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)</w:t>
            </w:r>
            <w:r w:rsidR="08E8CFBD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</w:p>
          <w:p w14:paraId="23A2C132" w14:textId="185242A9" w:rsidR="001D0E10" w:rsidRDefault="441E0B99" w:rsidP="2FE4BD3D">
            <w:pPr>
              <w:pStyle w:val="Normal0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Briefly discuss the interaction between music and the internet through streaming and how streaming accesses large amounts of data from remote data storage</w:t>
            </w:r>
            <w:r w:rsidR="1375FB1D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(servers</w:t>
            </w:r>
            <w:r w:rsidR="68C09688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).</w:t>
            </w:r>
          </w:p>
          <w:p w14:paraId="0FE172E8" w14:textId="6C3472FC" w:rsidR="001D0E10" w:rsidRDefault="30751E74" w:rsidP="2FE4BD3D">
            <w:pPr>
              <w:pStyle w:val="Normal0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Facilitate a class discussion through Think-Pair-Share </w:t>
            </w:r>
            <w:r w:rsidR="2CA13BF9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and/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or Debate about the transition to streaming music and how </w:t>
            </w:r>
            <w:r w:rsidR="5B043C53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streaming may have contributed to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how artists </w:t>
            </w:r>
            <w:r w:rsidR="1F0DEEDB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create,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and listeners interact with</w:t>
            </w:r>
            <w:r w:rsidR="5FD6C986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,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3244278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music</w:t>
            </w:r>
            <w:r w:rsidR="7F34BDD5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3244278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(</w:t>
            </w:r>
            <w:r w:rsidR="2466D310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Slide 10)</w:t>
            </w:r>
            <w:r w:rsidR="27A43C0F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  <w:r w:rsidR="6122AF57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Feel free to discuss topics such as </w:t>
            </w:r>
            <w:r w:rsidR="6C6A7617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an artist's ability to make a living off album sales vs. streams, subscription-based streamin</w:t>
            </w:r>
            <w:r w:rsidR="4BBCE8B0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g services and the consumer’s inability to own streamed music, </w:t>
            </w:r>
            <w:r w:rsidR="14DF4DE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how accessible different types of music </w:t>
            </w:r>
            <w:r w:rsidR="425A081B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(music from different genres and cultures) </w:t>
            </w:r>
            <w:r w:rsidR="14DF4DE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have become for </w:t>
            </w:r>
            <w:r w:rsidR="6506EEFD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global </w:t>
            </w:r>
            <w:r w:rsidR="14DF4DE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music enthusiasts, etc.</w:t>
            </w:r>
          </w:p>
          <w:p w14:paraId="00000054" w14:textId="50A5A5B7" w:rsidR="001D0E10" w:rsidRDefault="001D0E10" w:rsidP="099AA2D3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1D0E10" w14:paraId="1234BF87" w14:textId="77777777" w:rsidTr="2FE4BD3D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5" w14:textId="77777777" w:rsidR="001D0E10" w:rsidRDefault="000956EC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0876742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Coding Connections: N/A</w:t>
            </w:r>
          </w:p>
        </w:tc>
      </w:tr>
    </w:tbl>
    <w:p w14:paraId="00000057" w14:textId="77777777" w:rsidR="001D0E10" w:rsidRDefault="001D0E10" w:rsidP="20876742">
      <w:pPr>
        <w:pStyle w:val="Normal0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1D0E10" w14:paraId="2E4821E9" w14:textId="77777777" w:rsidTr="2FE4BD3D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58" w14:textId="7C24A160" w:rsidR="001D0E10" w:rsidRDefault="7EA4C1D2" w:rsidP="38A6D596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4A36D7E8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Evaluate:</w:t>
            </w:r>
            <w:r w:rsidRPr="4A36D7E8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Pr="4A36D7E8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Future</w:t>
            </w:r>
            <w:r w:rsidRPr="4A36D7E8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  </w:t>
            </w:r>
            <w:r w:rsidRPr="4A36D7E8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                      Time: 1</w:t>
            </w:r>
            <w:r w:rsidR="6801CCF7" w:rsidRPr="4A36D7E8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0</w:t>
            </w:r>
            <w:r w:rsidRPr="4A36D7E8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 minutes</w:t>
            </w:r>
          </w:p>
        </w:tc>
      </w:tr>
      <w:tr w:rsidR="001D0E10" w14:paraId="4BEEEF56" w14:textId="77777777" w:rsidTr="2FE4BD3D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A" w14:textId="456F8F8D" w:rsidR="001D0E10" w:rsidRDefault="000956EC" w:rsidP="750A601B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750A601B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Section Goal: </w:t>
            </w:r>
            <w:r w:rsidR="19E5F922" w:rsidRPr="750A601B">
              <w:rPr>
                <w:rFonts w:asciiTheme="minorHAnsi" w:eastAsiaTheme="minorEastAsia" w:hAnsiTheme="minorHAnsi" w:cstheme="minorBidi"/>
                <w:color w:val="2B579A"/>
                <w:sz w:val="22"/>
                <w:szCs w:val="22"/>
                <w:shd w:val="clear" w:color="auto" w:fill="E6E6E6"/>
              </w:rPr>
              <w:t>S</w:t>
            </w:r>
            <w:r w:rsidR="19E5F922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tudents </w:t>
            </w:r>
            <w:r w:rsidR="052178A5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will </w:t>
            </w:r>
            <w:r w:rsidR="19E5F922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discuss</w:t>
            </w: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how future advancements in digital audio may continue to impact the way we create music as well as </w:t>
            </w:r>
            <w:r w:rsidR="4EF1DCF3"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how we </w:t>
            </w:r>
            <w:r w:rsidRPr="750A601B">
              <w:rPr>
                <w:rFonts w:asciiTheme="minorHAnsi" w:eastAsiaTheme="minorEastAsia" w:hAnsiTheme="minorHAnsi" w:cstheme="minorBidi"/>
                <w:sz w:val="22"/>
                <w:szCs w:val="22"/>
              </w:rPr>
              <w:t>interact with music created by others.</w:t>
            </w:r>
          </w:p>
        </w:tc>
      </w:tr>
      <w:tr w:rsidR="001D0E10" w14:paraId="44C5EC04" w14:textId="77777777" w:rsidTr="2FE4BD3D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B586CE" w14:textId="10DD93E0" w:rsidR="001D0E10" w:rsidRDefault="000956EC" w:rsidP="099AA2D3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99AA2D3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Student Activities</w:t>
            </w:r>
          </w:p>
          <w:p w14:paraId="47964D7C" w14:textId="54622B9D" w:rsidR="099AA2D3" w:rsidRDefault="099AA2D3" w:rsidP="099AA2D3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63A04540" w14:textId="3AE5764B" w:rsidR="001D0E10" w:rsidRDefault="779AC92B" w:rsidP="2FE4BD3D">
            <w:pPr>
              <w:pStyle w:val="Normal0"/>
              <w:numPr>
                <w:ilvl w:val="0"/>
                <w:numId w:val="2"/>
              </w:numPr>
              <w:spacing w:line="259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Respond to prompts provided by teacher.</w:t>
            </w:r>
          </w:p>
          <w:p w14:paraId="0000005E" w14:textId="302FF3E2" w:rsidR="001D0E10" w:rsidRDefault="001D0E10" w:rsidP="38A6D596">
            <w:pPr>
              <w:pStyle w:val="Normal0"/>
              <w:spacing w:line="259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F" w14:textId="77777777" w:rsidR="001D0E10" w:rsidRDefault="000956EC" w:rsidP="099AA2D3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99AA2D3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lastRenderedPageBreak/>
              <w:t>Teacher Activities</w:t>
            </w:r>
          </w:p>
          <w:p w14:paraId="6F63BCCF" w14:textId="2AA2CC83" w:rsidR="099AA2D3" w:rsidRDefault="099AA2D3" w:rsidP="099AA2D3">
            <w:pPr>
              <w:pStyle w:val="Normal0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4B5C903E" w14:textId="1B914AAC" w:rsidR="001D0E10" w:rsidRDefault="0E7B37EA" w:rsidP="2FE4BD3D">
            <w:pPr>
              <w:pStyle w:val="Normal0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Prompt students to consider how the ways in which we create and interact with music will continue to evolve</w:t>
            </w:r>
            <w:r w:rsidR="268004DA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.</w:t>
            </w:r>
            <w:r w:rsidR="2EE2F9EE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    </w:t>
            </w:r>
          </w:p>
          <w:p w14:paraId="7F9D2A91" w14:textId="42150496" w:rsidR="4860EB15" w:rsidRDefault="42C3ABB6" w:rsidP="2FE4BD3D">
            <w:pPr>
              <w:pStyle w:val="Normal0"/>
              <w:numPr>
                <w:ilvl w:val="0"/>
                <w:numId w:val="1"/>
              </w:numPr>
              <w:rPr>
                <w:color w:val="0F0F0F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Play video</w:t>
            </w:r>
            <w:r w:rsidR="0A826F0F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7</w:t>
            </w:r>
            <w:r w:rsidR="18C35FD2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: </w:t>
            </w:r>
            <w:r w:rsidR="0BC1DF3F" w:rsidRPr="2FE4BD3D">
              <w:rPr>
                <w:color w:val="0F0F0F"/>
                <w:sz w:val="22"/>
                <w:szCs w:val="22"/>
              </w:rPr>
              <w:t xml:space="preserve">Using </w:t>
            </w:r>
            <w:r w:rsidR="4FF5CFC4" w:rsidRPr="2FE4BD3D">
              <w:rPr>
                <w:color w:val="0F0F0F"/>
                <w:sz w:val="22"/>
                <w:szCs w:val="22"/>
              </w:rPr>
              <w:t>C</w:t>
            </w:r>
            <w:r w:rsidR="0BC1DF3F" w:rsidRPr="2FE4BD3D">
              <w:rPr>
                <w:color w:val="0F0F0F"/>
                <w:sz w:val="22"/>
                <w:szCs w:val="22"/>
              </w:rPr>
              <w:t xml:space="preserve">reative </w:t>
            </w:r>
            <w:r w:rsidR="3772D0EB" w:rsidRPr="2FE4BD3D">
              <w:rPr>
                <w:color w:val="0F0F0F"/>
                <w:sz w:val="22"/>
                <w:szCs w:val="22"/>
              </w:rPr>
              <w:t>T</w:t>
            </w:r>
            <w:r w:rsidR="16D3C8EB" w:rsidRPr="2FE4BD3D">
              <w:rPr>
                <w:color w:val="0F0F0F"/>
                <w:sz w:val="22"/>
                <w:szCs w:val="22"/>
              </w:rPr>
              <w:t>echnology</w:t>
            </w:r>
            <w:r w:rsidR="0BC1DF3F" w:rsidRPr="2FE4BD3D">
              <w:rPr>
                <w:color w:val="0F0F0F"/>
                <w:sz w:val="22"/>
                <w:szCs w:val="22"/>
              </w:rPr>
              <w:t xml:space="preserve"> to </w:t>
            </w:r>
            <w:r w:rsidR="24FFAF16" w:rsidRPr="2FE4BD3D">
              <w:rPr>
                <w:color w:val="0F0F0F"/>
                <w:sz w:val="22"/>
                <w:szCs w:val="22"/>
              </w:rPr>
              <w:t>E</w:t>
            </w:r>
            <w:r w:rsidR="0BC1DF3F" w:rsidRPr="2FE4BD3D">
              <w:rPr>
                <w:color w:val="0F0F0F"/>
                <w:sz w:val="22"/>
                <w:szCs w:val="22"/>
              </w:rPr>
              <w:t xml:space="preserve">mpower </w:t>
            </w:r>
            <w:r w:rsidR="0238E054" w:rsidRPr="2FE4BD3D">
              <w:rPr>
                <w:color w:val="0F0F0F"/>
                <w:sz w:val="22"/>
                <w:szCs w:val="22"/>
              </w:rPr>
              <w:t>A</w:t>
            </w:r>
            <w:r w:rsidR="0BC1DF3F" w:rsidRPr="2FE4BD3D">
              <w:rPr>
                <w:color w:val="0F0F0F"/>
                <w:sz w:val="22"/>
                <w:szCs w:val="22"/>
              </w:rPr>
              <w:t>rtists</w:t>
            </w:r>
            <w:r w:rsidR="7B8DECF4" w:rsidRPr="2FE4BD3D">
              <w:rPr>
                <w:color w:val="0F0F0F"/>
                <w:sz w:val="22"/>
                <w:szCs w:val="22"/>
              </w:rPr>
              <w:t xml:space="preserve"> </w:t>
            </w:r>
            <w:r w:rsidR="17572AA5" w:rsidRPr="2FE4BD3D">
              <w:rPr>
                <w:color w:val="0F0F0F"/>
                <w:sz w:val="22"/>
                <w:szCs w:val="22"/>
              </w:rPr>
              <w:t>(Slide 1</w:t>
            </w:r>
            <w:r w:rsidR="14AF76A0" w:rsidRPr="2FE4BD3D">
              <w:rPr>
                <w:color w:val="0F0F0F"/>
                <w:sz w:val="22"/>
                <w:szCs w:val="22"/>
              </w:rPr>
              <w:t>1</w:t>
            </w:r>
            <w:r w:rsidR="6430F786" w:rsidRPr="2FE4BD3D">
              <w:rPr>
                <w:color w:val="0F0F0F"/>
                <w:sz w:val="22"/>
                <w:szCs w:val="22"/>
              </w:rPr>
              <w:t>). Transition</w:t>
            </w:r>
            <w:r w:rsidR="729A2438" w:rsidRPr="2FE4BD3D">
              <w:rPr>
                <w:color w:val="0F0F0F"/>
                <w:sz w:val="22"/>
                <w:szCs w:val="22"/>
              </w:rPr>
              <w:t xml:space="preserve"> students into a conversation about what technologies they would like to see in the future of music.</w:t>
            </w:r>
          </w:p>
          <w:p w14:paraId="07CE76FE" w14:textId="5335D1E9" w:rsidR="001D0E10" w:rsidRDefault="273DC1ED" w:rsidP="2FE4BD3D">
            <w:pPr>
              <w:pStyle w:val="Normal0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Play video</w:t>
            </w:r>
            <w:r w:rsidR="7CD8E72F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2</w:t>
            </w:r>
            <w:r w:rsidR="66BAE234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: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Robotics </w:t>
            </w:r>
            <w:r w:rsidR="6800698B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Vs.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32A0E0C1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Music (</w:t>
            </w:r>
            <w:r w:rsidR="1A17C1B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Slide 1</w:t>
            </w:r>
            <w:r w:rsidR="5F545114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2</w:t>
            </w:r>
            <w:r w:rsidR="5660F25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). Ask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students </w:t>
            </w:r>
            <w:r w:rsidR="657FBAB9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to consider if robotics 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is the Future of Music. Start by playing the music without the video visible to students. </w:t>
            </w:r>
            <w:r w:rsidR="3691895C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Ask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if they can identify what makes this song</w:t>
            </w:r>
            <w:r w:rsidR="244F7B4E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’s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production different from others. </w:t>
            </w:r>
            <w:r w:rsidR="6C7CE477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I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f</w:t>
            </w:r>
            <w:r w:rsidR="26A7169F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, after watching the video, </w:t>
            </w:r>
            <w:r w:rsidR="119F6539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student reactions suggest 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they are surprised to see </w:t>
            </w:r>
            <w:r w:rsidR="0FFBA8C6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robotic performers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instead of a human band</w:t>
            </w:r>
            <w:r w:rsidR="3BC2571B"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>, ask them to explain their thoughts/reaction</w:t>
            </w: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. </w:t>
            </w:r>
          </w:p>
          <w:p w14:paraId="46DB742F" w14:textId="1CE0ADEB" w:rsidR="001D0E10" w:rsidRDefault="28E94874" w:rsidP="750A601B">
            <w:pPr>
              <w:pStyle w:val="Normal0"/>
              <w:numPr>
                <w:ilvl w:val="1"/>
                <w:numId w:val="2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FE4BD3D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Possible discussion questions could include how they think using robotics has changed/will change music. </w:t>
            </w:r>
          </w:p>
          <w:p w14:paraId="00000060" w14:textId="343B602B" w:rsidR="001D0E10" w:rsidRDefault="001D0E10" w:rsidP="099AA2D3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1D0E10" w14:paraId="6BC34FBD" w14:textId="77777777" w:rsidTr="2FE4BD3D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1" w14:textId="77777777" w:rsidR="001D0E10" w:rsidRDefault="000956EC" w:rsidP="20876742">
            <w:pPr>
              <w:pStyle w:val="Normal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0876742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lastRenderedPageBreak/>
              <w:t>Coding Connections: N/A</w:t>
            </w:r>
          </w:p>
        </w:tc>
      </w:tr>
    </w:tbl>
    <w:p w14:paraId="00000063" w14:textId="77777777" w:rsidR="001D0E10" w:rsidRDefault="001D0E10" w:rsidP="20876742">
      <w:pPr>
        <w:pStyle w:val="Normal0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14:paraId="00000065" w14:textId="73B5CBB1" w:rsidR="001D0E10" w:rsidRDefault="001D0E10" w:rsidP="38A6D596">
      <w:pPr>
        <w:pStyle w:val="Normal0"/>
        <w:spacing w:line="276" w:lineRule="auto"/>
        <w:rPr>
          <w:rFonts w:asciiTheme="minorHAnsi" w:eastAsiaTheme="minorEastAsia" w:hAnsiTheme="minorHAnsi" w:cstheme="minorBidi"/>
          <w:b/>
          <w:bCs/>
          <w:sz w:val="22"/>
          <w:szCs w:val="22"/>
          <w:u w:val="single"/>
        </w:rPr>
      </w:pPr>
    </w:p>
    <w:p w14:paraId="00000066" w14:textId="77777777" w:rsidR="001D0E10" w:rsidRDefault="001D0E10" w:rsidP="20876742">
      <w:pPr>
        <w:pStyle w:val="Normal0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14:paraId="00000067" w14:textId="77777777" w:rsidR="001D0E10" w:rsidRDefault="001D0E10" w:rsidP="20876742">
      <w:pPr>
        <w:pStyle w:val="Normal0"/>
        <w:rPr>
          <w:rFonts w:asciiTheme="minorHAnsi" w:eastAsiaTheme="minorEastAsia" w:hAnsiTheme="minorHAnsi" w:cstheme="minorBidi"/>
        </w:rPr>
      </w:pPr>
    </w:p>
    <w:p w14:paraId="00000068" w14:textId="77777777" w:rsidR="001D0E10" w:rsidRDefault="001D0E10" w:rsidP="20876742">
      <w:pPr>
        <w:pStyle w:val="Normal0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14:paraId="00000069" w14:textId="77777777" w:rsidR="001D0E10" w:rsidRDefault="001D0E10" w:rsidP="20876742">
      <w:pPr>
        <w:pStyle w:val="Normal0"/>
        <w:rPr>
          <w:rFonts w:asciiTheme="minorHAnsi" w:eastAsiaTheme="minorEastAsia" w:hAnsiTheme="minorHAnsi" w:cstheme="minorBidi"/>
        </w:rPr>
      </w:pPr>
    </w:p>
    <w:sectPr w:rsidR="001D0E1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666F8"/>
    <w:multiLevelType w:val="hybridMultilevel"/>
    <w:tmpl w:val="05806BF2"/>
    <w:lvl w:ilvl="0" w:tplc="C504C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EC1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A283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847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9CBD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6EC8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EC8F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3E79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520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1F3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9E1E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0DE08"/>
    <w:multiLevelType w:val="hybridMultilevel"/>
    <w:tmpl w:val="802ECEDC"/>
    <w:lvl w:ilvl="0" w:tplc="8AE6F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926D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26A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B8E4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6E8F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06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ACF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E85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DA30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64623"/>
    <w:multiLevelType w:val="hybridMultilevel"/>
    <w:tmpl w:val="5EE04658"/>
    <w:lvl w:ilvl="0" w:tplc="2954E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640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8852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A65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AA31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5E72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AC1C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E6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4C0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D837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6" w15:restartNumberingAfterBreak="0">
    <w:nsid w:val="245697BA"/>
    <w:multiLevelType w:val="hybridMultilevel"/>
    <w:tmpl w:val="FFFFFFFF"/>
    <w:lvl w:ilvl="0" w:tplc="E572D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243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3856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4E2D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EBE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AAD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018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D6BE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20A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DA405"/>
    <w:multiLevelType w:val="hybridMultilevel"/>
    <w:tmpl w:val="93B8659C"/>
    <w:lvl w:ilvl="0" w:tplc="888256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B64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547A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E6A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4CD1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DC76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88D3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EE61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F4E1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05FF2"/>
    <w:multiLevelType w:val="hybridMultilevel"/>
    <w:tmpl w:val="EF3A1E56"/>
    <w:lvl w:ilvl="0" w:tplc="114031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1A0D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78E9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2E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C6D3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CE13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82C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08FE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0A2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0B11"/>
    <w:multiLevelType w:val="hybridMultilevel"/>
    <w:tmpl w:val="FFFFFFFF"/>
    <w:lvl w:ilvl="0" w:tplc="31FAC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126A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2CC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4A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A36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44F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83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87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9EB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57DDD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3DB4F75"/>
    <w:multiLevelType w:val="hybridMultilevel"/>
    <w:tmpl w:val="FFFFFFFF"/>
    <w:lvl w:ilvl="0" w:tplc="76E0EB7E">
      <w:start w:val="1"/>
      <w:numFmt w:val="decimal"/>
      <w:lvlText w:val="%1."/>
      <w:lvlJc w:val="left"/>
      <w:pPr>
        <w:ind w:left="720" w:hanging="360"/>
      </w:pPr>
    </w:lvl>
    <w:lvl w:ilvl="1" w:tplc="D080491C">
      <w:start w:val="1"/>
      <w:numFmt w:val="lowerLetter"/>
      <w:lvlText w:val="%2."/>
      <w:lvlJc w:val="left"/>
      <w:pPr>
        <w:ind w:left="1440" w:hanging="360"/>
      </w:pPr>
    </w:lvl>
    <w:lvl w:ilvl="2" w:tplc="412E0ECE">
      <w:start w:val="1"/>
      <w:numFmt w:val="lowerRoman"/>
      <w:lvlText w:val="%3."/>
      <w:lvlJc w:val="right"/>
      <w:pPr>
        <w:ind w:left="2160" w:hanging="180"/>
      </w:pPr>
    </w:lvl>
    <w:lvl w:ilvl="3" w:tplc="584A88DC">
      <w:start w:val="1"/>
      <w:numFmt w:val="decimal"/>
      <w:lvlText w:val="%4."/>
      <w:lvlJc w:val="left"/>
      <w:pPr>
        <w:ind w:left="2880" w:hanging="360"/>
      </w:pPr>
    </w:lvl>
    <w:lvl w:ilvl="4" w:tplc="C0D66416">
      <w:start w:val="1"/>
      <w:numFmt w:val="lowerLetter"/>
      <w:lvlText w:val="%5."/>
      <w:lvlJc w:val="left"/>
      <w:pPr>
        <w:ind w:left="3600" w:hanging="360"/>
      </w:pPr>
    </w:lvl>
    <w:lvl w:ilvl="5" w:tplc="0C72BF8E">
      <w:start w:val="1"/>
      <w:numFmt w:val="lowerRoman"/>
      <w:lvlText w:val="%6."/>
      <w:lvlJc w:val="right"/>
      <w:pPr>
        <w:ind w:left="4320" w:hanging="180"/>
      </w:pPr>
    </w:lvl>
    <w:lvl w:ilvl="6" w:tplc="62EA4482">
      <w:start w:val="1"/>
      <w:numFmt w:val="decimal"/>
      <w:lvlText w:val="%7."/>
      <w:lvlJc w:val="left"/>
      <w:pPr>
        <w:ind w:left="5040" w:hanging="360"/>
      </w:pPr>
    </w:lvl>
    <w:lvl w:ilvl="7" w:tplc="A948D800">
      <w:start w:val="1"/>
      <w:numFmt w:val="lowerLetter"/>
      <w:lvlText w:val="%8."/>
      <w:lvlJc w:val="left"/>
      <w:pPr>
        <w:ind w:left="5760" w:hanging="360"/>
      </w:pPr>
    </w:lvl>
    <w:lvl w:ilvl="8" w:tplc="0A1C4B7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91466"/>
    <w:multiLevelType w:val="hybridMultilevel"/>
    <w:tmpl w:val="AC2216B0"/>
    <w:lvl w:ilvl="0" w:tplc="AD54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44B4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A85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942D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8093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92FD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C41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689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5202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14FAD"/>
    <w:multiLevelType w:val="hybridMultilevel"/>
    <w:tmpl w:val="FFFFFFFF"/>
    <w:lvl w:ilvl="0" w:tplc="95F42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F8D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6C4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6C4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42C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327F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4E05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8448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2ED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6160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C1D1C70"/>
    <w:multiLevelType w:val="hybridMultilevel"/>
    <w:tmpl w:val="FFFFFFFF"/>
    <w:lvl w:ilvl="0" w:tplc="6FF0A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8AC0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D44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2E1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E00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F0B1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9A5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16C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A6C7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CD5E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E253710"/>
    <w:multiLevelType w:val="hybridMultilevel"/>
    <w:tmpl w:val="FFFFFFFF"/>
    <w:lvl w:ilvl="0" w:tplc="692C3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2C2D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C7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87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0BD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76A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903E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7C44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2C66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66DC4"/>
    <w:multiLevelType w:val="hybridMultilevel"/>
    <w:tmpl w:val="FFFFFFFF"/>
    <w:lvl w:ilvl="0" w:tplc="B9A0E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CD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128DF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D3E6C27A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6F905F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30E5B4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B8C267EA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059442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C80372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19" w15:restartNumberingAfterBreak="0">
    <w:nsid w:val="6CCF9780"/>
    <w:multiLevelType w:val="hybridMultilevel"/>
    <w:tmpl w:val="FFFFFFFF"/>
    <w:lvl w:ilvl="0" w:tplc="9D8C7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4EC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A85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2AE9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2431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3C0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1040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802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B6E1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5C799"/>
    <w:multiLevelType w:val="hybridMultilevel"/>
    <w:tmpl w:val="FFFFFFFF"/>
    <w:lvl w:ilvl="0" w:tplc="D092F47A">
      <w:start w:val="1"/>
      <w:numFmt w:val="decimal"/>
      <w:lvlText w:val="%1."/>
      <w:lvlJc w:val="left"/>
      <w:pPr>
        <w:ind w:left="720" w:hanging="360"/>
      </w:pPr>
    </w:lvl>
    <w:lvl w:ilvl="1" w:tplc="B838D19A">
      <w:start w:val="1"/>
      <w:numFmt w:val="lowerLetter"/>
      <w:lvlText w:val="%2."/>
      <w:lvlJc w:val="left"/>
      <w:pPr>
        <w:ind w:left="1440" w:hanging="360"/>
      </w:pPr>
    </w:lvl>
    <w:lvl w:ilvl="2" w:tplc="82DEDDBA">
      <w:start w:val="1"/>
      <w:numFmt w:val="lowerRoman"/>
      <w:lvlText w:val="%3."/>
      <w:lvlJc w:val="right"/>
      <w:pPr>
        <w:ind w:left="2160" w:hanging="180"/>
      </w:pPr>
    </w:lvl>
    <w:lvl w:ilvl="3" w:tplc="E7543982">
      <w:start w:val="1"/>
      <w:numFmt w:val="decimal"/>
      <w:lvlText w:val="%4."/>
      <w:lvlJc w:val="left"/>
      <w:pPr>
        <w:ind w:left="2880" w:hanging="360"/>
      </w:pPr>
    </w:lvl>
    <w:lvl w:ilvl="4" w:tplc="C2DE720A">
      <w:start w:val="1"/>
      <w:numFmt w:val="lowerLetter"/>
      <w:lvlText w:val="%5."/>
      <w:lvlJc w:val="left"/>
      <w:pPr>
        <w:ind w:left="3600" w:hanging="360"/>
      </w:pPr>
    </w:lvl>
    <w:lvl w:ilvl="5" w:tplc="8996C7A8">
      <w:start w:val="1"/>
      <w:numFmt w:val="lowerRoman"/>
      <w:lvlText w:val="%6."/>
      <w:lvlJc w:val="right"/>
      <w:pPr>
        <w:ind w:left="4320" w:hanging="180"/>
      </w:pPr>
    </w:lvl>
    <w:lvl w:ilvl="6" w:tplc="FB521A08">
      <w:start w:val="1"/>
      <w:numFmt w:val="decimal"/>
      <w:lvlText w:val="%7."/>
      <w:lvlJc w:val="left"/>
      <w:pPr>
        <w:ind w:left="5040" w:hanging="360"/>
      </w:pPr>
    </w:lvl>
    <w:lvl w:ilvl="7" w:tplc="1DAA80E8">
      <w:start w:val="1"/>
      <w:numFmt w:val="lowerLetter"/>
      <w:lvlText w:val="%8."/>
      <w:lvlJc w:val="left"/>
      <w:pPr>
        <w:ind w:left="5760" w:hanging="360"/>
      </w:pPr>
    </w:lvl>
    <w:lvl w:ilvl="8" w:tplc="B7C2FB7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3814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9B676D1"/>
    <w:multiLevelType w:val="hybridMultilevel"/>
    <w:tmpl w:val="E196F9E8"/>
    <w:lvl w:ilvl="0" w:tplc="F168D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2825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7640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887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92BC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FC69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E201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9C60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5E8D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CC896"/>
    <w:multiLevelType w:val="hybridMultilevel"/>
    <w:tmpl w:val="FFFFFFFF"/>
    <w:lvl w:ilvl="0" w:tplc="29006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88F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F21E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644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CCF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C81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8CEC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AE5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D0D5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159296">
    <w:abstractNumId w:val="8"/>
  </w:num>
  <w:num w:numId="2" w16cid:durableId="1769890108">
    <w:abstractNumId w:val="3"/>
  </w:num>
  <w:num w:numId="3" w16cid:durableId="866942128">
    <w:abstractNumId w:val="22"/>
  </w:num>
  <w:num w:numId="4" w16cid:durableId="181479398">
    <w:abstractNumId w:val="0"/>
  </w:num>
  <w:num w:numId="5" w16cid:durableId="1677538750">
    <w:abstractNumId w:val="4"/>
  </w:num>
  <w:num w:numId="6" w16cid:durableId="780029609">
    <w:abstractNumId w:val="7"/>
  </w:num>
  <w:num w:numId="7" w16cid:durableId="1638532118">
    <w:abstractNumId w:val="12"/>
  </w:num>
  <w:num w:numId="8" w16cid:durableId="939949614">
    <w:abstractNumId w:val="6"/>
  </w:num>
  <w:num w:numId="9" w16cid:durableId="1203441643">
    <w:abstractNumId w:val="15"/>
  </w:num>
  <w:num w:numId="10" w16cid:durableId="68311222">
    <w:abstractNumId w:val="19"/>
  </w:num>
  <w:num w:numId="11" w16cid:durableId="1966615535">
    <w:abstractNumId w:val="13"/>
  </w:num>
  <w:num w:numId="12" w16cid:durableId="109933422">
    <w:abstractNumId w:val="2"/>
  </w:num>
  <w:num w:numId="13" w16cid:durableId="795955237">
    <w:abstractNumId w:val="20"/>
  </w:num>
  <w:num w:numId="14" w16cid:durableId="1097405906">
    <w:abstractNumId w:val="23"/>
  </w:num>
  <w:num w:numId="15" w16cid:durableId="55203152">
    <w:abstractNumId w:val="11"/>
  </w:num>
  <w:num w:numId="16" w16cid:durableId="576591615">
    <w:abstractNumId w:val="5"/>
  </w:num>
  <w:num w:numId="17" w16cid:durableId="788932950">
    <w:abstractNumId w:val="9"/>
  </w:num>
  <w:num w:numId="18" w16cid:durableId="1183326089">
    <w:abstractNumId w:val="17"/>
  </w:num>
  <w:num w:numId="19" w16cid:durableId="1167473823">
    <w:abstractNumId w:val="18"/>
  </w:num>
  <w:num w:numId="20" w16cid:durableId="1368720709">
    <w:abstractNumId w:val="10"/>
  </w:num>
  <w:num w:numId="21" w16cid:durableId="10882038">
    <w:abstractNumId w:val="21"/>
  </w:num>
  <w:num w:numId="22" w16cid:durableId="1348563223">
    <w:abstractNumId w:val="14"/>
  </w:num>
  <w:num w:numId="23" w16cid:durableId="2068529492">
    <w:abstractNumId w:val="16"/>
  </w:num>
  <w:num w:numId="24" w16cid:durableId="120540387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rossman, Sabrina R">
    <w15:presenceInfo w15:providerId="AD" w15:userId="S::sgrossman8@gatech.edu::e13c3400-0684-4144-979f-e5ac76bab053"/>
  </w15:person>
  <w15:person w15:author="Missner, Samuel A">
    <w15:presenceInfo w15:providerId="AD" w15:userId="S::smissner3@gatech.edu::a488782b-140e-4077-96f0-dcf6587c1901"/>
  </w15:person>
  <w15:person w15:author="Missner, Samuel">
    <w15:presenceInfo w15:providerId="AD" w15:userId="S::smissner3@gatech.edu::a488782b-140e-4077-96f0-dcf6587c1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2A6674F"/>
    <w:rsid w:val="000956EC"/>
    <w:rsid w:val="000965BF"/>
    <w:rsid w:val="00130400"/>
    <w:rsid w:val="0013657B"/>
    <w:rsid w:val="001D0E10"/>
    <w:rsid w:val="0025359F"/>
    <w:rsid w:val="002C2DCE"/>
    <w:rsid w:val="002C4567"/>
    <w:rsid w:val="00311ABC"/>
    <w:rsid w:val="003E7D28"/>
    <w:rsid w:val="00401024"/>
    <w:rsid w:val="004544FB"/>
    <w:rsid w:val="004BF94B"/>
    <w:rsid w:val="00581DE9"/>
    <w:rsid w:val="00620598"/>
    <w:rsid w:val="006E7EE7"/>
    <w:rsid w:val="00714646"/>
    <w:rsid w:val="00727F3A"/>
    <w:rsid w:val="007BFD5F"/>
    <w:rsid w:val="007D51BC"/>
    <w:rsid w:val="00842407"/>
    <w:rsid w:val="0093493D"/>
    <w:rsid w:val="00983BD1"/>
    <w:rsid w:val="009B3F73"/>
    <w:rsid w:val="009C0BAA"/>
    <w:rsid w:val="009D0E4C"/>
    <w:rsid w:val="009E1E86"/>
    <w:rsid w:val="00B3161E"/>
    <w:rsid w:val="00B4067B"/>
    <w:rsid w:val="00B53185"/>
    <w:rsid w:val="00B80B2C"/>
    <w:rsid w:val="00BCA928"/>
    <w:rsid w:val="00BF7E6A"/>
    <w:rsid w:val="00C5661A"/>
    <w:rsid w:val="00D8F826"/>
    <w:rsid w:val="00DB60D9"/>
    <w:rsid w:val="00E70011"/>
    <w:rsid w:val="00ED2B7C"/>
    <w:rsid w:val="00F55582"/>
    <w:rsid w:val="00F90A60"/>
    <w:rsid w:val="00FC5DCC"/>
    <w:rsid w:val="01136E6F"/>
    <w:rsid w:val="0129C95A"/>
    <w:rsid w:val="01436771"/>
    <w:rsid w:val="015F0CC3"/>
    <w:rsid w:val="0177C6A3"/>
    <w:rsid w:val="018147A6"/>
    <w:rsid w:val="019988EA"/>
    <w:rsid w:val="01B13E30"/>
    <w:rsid w:val="01DE08E1"/>
    <w:rsid w:val="021FB262"/>
    <w:rsid w:val="0236652E"/>
    <w:rsid w:val="0238E054"/>
    <w:rsid w:val="02395015"/>
    <w:rsid w:val="02537389"/>
    <w:rsid w:val="02841241"/>
    <w:rsid w:val="029434FB"/>
    <w:rsid w:val="029EA2D7"/>
    <w:rsid w:val="02A85164"/>
    <w:rsid w:val="02AFBB29"/>
    <w:rsid w:val="02C78F2A"/>
    <w:rsid w:val="02D1516F"/>
    <w:rsid w:val="02EF16B5"/>
    <w:rsid w:val="02EF4420"/>
    <w:rsid w:val="02FDE842"/>
    <w:rsid w:val="02FDFEF5"/>
    <w:rsid w:val="030DB208"/>
    <w:rsid w:val="034B4C49"/>
    <w:rsid w:val="036C2884"/>
    <w:rsid w:val="0379D942"/>
    <w:rsid w:val="0386F5BF"/>
    <w:rsid w:val="039EF533"/>
    <w:rsid w:val="03AC36FF"/>
    <w:rsid w:val="03B0190C"/>
    <w:rsid w:val="03C976AA"/>
    <w:rsid w:val="03DF8308"/>
    <w:rsid w:val="03E73A55"/>
    <w:rsid w:val="03EF8D68"/>
    <w:rsid w:val="0400AE22"/>
    <w:rsid w:val="04459833"/>
    <w:rsid w:val="044A7FE7"/>
    <w:rsid w:val="044F116B"/>
    <w:rsid w:val="04581CB4"/>
    <w:rsid w:val="045ED2C8"/>
    <w:rsid w:val="046C1F7C"/>
    <w:rsid w:val="0477CDDB"/>
    <w:rsid w:val="0482CCA3"/>
    <w:rsid w:val="048C0D69"/>
    <w:rsid w:val="04AB7CFC"/>
    <w:rsid w:val="04E71CAA"/>
    <w:rsid w:val="051066F0"/>
    <w:rsid w:val="0515A9A3"/>
    <w:rsid w:val="0518D326"/>
    <w:rsid w:val="051A3047"/>
    <w:rsid w:val="052178A5"/>
    <w:rsid w:val="052E6DF6"/>
    <w:rsid w:val="0544A903"/>
    <w:rsid w:val="055546F6"/>
    <w:rsid w:val="05554DB9"/>
    <w:rsid w:val="05651A4E"/>
    <w:rsid w:val="0567015F"/>
    <w:rsid w:val="057F7A29"/>
    <w:rsid w:val="058A9EFD"/>
    <w:rsid w:val="059E5B39"/>
    <w:rsid w:val="05A704AE"/>
    <w:rsid w:val="05C063A0"/>
    <w:rsid w:val="05D4B6A7"/>
    <w:rsid w:val="05F56BE1"/>
    <w:rsid w:val="05FA7637"/>
    <w:rsid w:val="06382DDF"/>
    <w:rsid w:val="06472579"/>
    <w:rsid w:val="06485575"/>
    <w:rsid w:val="064D71AB"/>
    <w:rsid w:val="065165BA"/>
    <w:rsid w:val="066186AA"/>
    <w:rsid w:val="066E1D93"/>
    <w:rsid w:val="0695400B"/>
    <w:rsid w:val="06C9AA74"/>
    <w:rsid w:val="06E6A0B1"/>
    <w:rsid w:val="06F3C54A"/>
    <w:rsid w:val="07064A2E"/>
    <w:rsid w:val="070D9CD4"/>
    <w:rsid w:val="071314F2"/>
    <w:rsid w:val="07269B6A"/>
    <w:rsid w:val="07472769"/>
    <w:rsid w:val="0784A691"/>
    <w:rsid w:val="0793EA76"/>
    <w:rsid w:val="07A35549"/>
    <w:rsid w:val="07B7EBE7"/>
    <w:rsid w:val="07BB2260"/>
    <w:rsid w:val="07DBC859"/>
    <w:rsid w:val="07ED839A"/>
    <w:rsid w:val="08004C63"/>
    <w:rsid w:val="080BDB8B"/>
    <w:rsid w:val="0838403E"/>
    <w:rsid w:val="085471E1"/>
    <w:rsid w:val="0860611C"/>
    <w:rsid w:val="08664EA9"/>
    <w:rsid w:val="087370D5"/>
    <w:rsid w:val="087DB574"/>
    <w:rsid w:val="0887045A"/>
    <w:rsid w:val="08906C19"/>
    <w:rsid w:val="089A0AA7"/>
    <w:rsid w:val="08A4B722"/>
    <w:rsid w:val="08B7B12C"/>
    <w:rsid w:val="08BE44FF"/>
    <w:rsid w:val="08DDE1AD"/>
    <w:rsid w:val="08E8CFBD"/>
    <w:rsid w:val="090087AF"/>
    <w:rsid w:val="091D9DD2"/>
    <w:rsid w:val="094226E1"/>
    <w:rsid w:val="094CB604"/>
    <w:rsid w:val="0966BEE1"/>
    <w:rsid w:val="096AF1D0"/>
    <w:rsid w:val="096FDAB8"/>
    <w:rsid w:val="09781918"/>
    <w:rsid w:val="099AA2D3"/>
    <w:rsid w:val="09A25CC2"/>
    <w:rsid w:val="09ADE6A7"/>
    <w:rsid w:val="09B43FFA"/>
    <w:rsid w:val="09BA8DCD"/>
    <w:rsid w:val="09C2016B"/>
    <w:rsid w:val="09C94861"/>
    <w:rsid w:val="09E05C96"/>
    <w:rsid w:val="09E082BA"/>
    <w:rsid w:val="0A0D9D61"/>
    <w:rsid w:val="0A1E6816"/>
    <w:rsid w:val="0A208AF5"/>
    <w:rsid w:val="0A38C67C"/>
    <w:rsid w:val="0A45AD50"/>
    <w:rsid w:val="0A58C9A0"/>
    <w:rsid w:val="0A5A1560"/>
    <w:rsid w:val="0A5CB8E4"/>
    <w:rsid w:val="0A69A03A"/>
    <w:rsid w:val="0A69B130"/>
    <w:rsid w:val="0A7C20E2"/>
    <w:rsid w:val="0A7EA91E"/>
    <w:rsid w:val="0A826F0F"/>
    <w:rsid w:val="0ABD9855"/>
    <w:rsid w:val="0AC24B02"/>
    <w:rsid w:val="0ADDE5FF"/>
    <w:rsid w:val="0AE689DB"/>
    <w:rsid w:val="0AE93832"/>
    <w:rsid w:val="0B396C93"/>
    <w:rsid w:val="0B39F744"/>
    <w:rsid w:val="0B4EA835"/>
    <w:rsid w:val="0B54C99A"/>
    <w:rsid w:val="0B6E812B"/>
    <w:rsid w:val="0B765D28"/>
    <w:rsid w:val="0B823708"/>
    <w:rsid w:val="0B8B7B2D"/>
    <w:rsid w:val="0BB1D3E6"/>
    <w:rsid w:val="0BC1DF3F"/>
    <w:rsid w:val="0BC5C3DF"/>
    <w:rsid w:val="0BCB75DA"/>
    <w:rsid w:val="0BCC8A3C"/>
    <w:rsid w:val="0BCE5FB5"/>
    <w:rsid w:val="0BDA8306"/>
    <w:rsid w:val="0BDB24E0"/>
    <w:rsid w:val="0BF5E5C1"/>
    <w:rsid w:val="0C064E42"/>
    <w:rsid w:val="0C23D69A"/>
    <w:rsid w:val="0C32F6B4"/>
    <w:rsid w:val="0C36E1C9"/>
    <w:rsid w:val="0C3A4239"/>
    <w:rsid w:val="0C3D1171"/>
    <w:rsid w:val="0C3E321B"/>
    <w:rsid w:val="0C5BC09F"/>
    <w:rsid w:val="0C63F3E1"/>
    <w:rsid w:val="0C6B96A4"/>
    <w:rsid w:val="0CD22A72"/>
    <w:rsid w:val="0CD7F211"/>
    <w:rsid w:val="0CF37D4C"/>
    <w:rsid w:val="0D009CC3"/>
    <w:rsid w:val="0D010065"/>
    <w:rsid w:val="0D2BEF77"/>
    <w:rsid w:val="0D2D49E4"/>
    <w:rsid w:val="0D36A0F1"/>
    <w:rsid w:val="0D67463B"/>
    <w:rsid w:val="0D685A9D"/>
    <w:rsid w:val="0D705B8D"/>
    <w:rsid w:val="0D76B276"/>
    <w:rsid w:val="0D792246"/>
    <w:rsid w:val="0D89DD50"/>
    <w:rsid w:val="0D9D2244"/>
    <w:rsid w:val="0DA48668"/>
    <w:rsid w:val="0DBB6766"/>
    <w:rsid w:val="0DF9CB1D"/>
    <w:rsid w:val="0E11F9D7"/>
    <w:rsid w:val="0E3D1DA5"/>
    <w:rsid w:val="0E7B37EA"/>
    <w:rsid w:val="0E7B4975"/>
    <w:rsid w:val="0E83C3AA"/>
    <w:rsid w:val="0E8AE432"/>
    <w:rsid w:val="0ED4A113"/>
    <w:rsid w:val="0ED72AE4"/>
    <w:rsid w:val="0EE278A6"/>
    <w:rsid w:val="0EE6B185"/>
    <w:rsid w:val="0EE95454"/>
    <w:rsid w:val="0EEA9FEE"/>
    <w:rsid w:val="0EFDD77E"/>
    <w:rsid w:val="0F0ADC32"/>
    <w:rsid w:val="0F0C379F"/>
    <w:rsid w:val="0F3C9405"/>
    <w:rsid w:val="0F4D7593"/>
    <w:rsid w:val="0F4D86C8"/>
    <w:rsid w:val="0F700F32"/>
    <w:rsid w:val="0F7916F8"/>
    <w:rsid w:val="0FC04DAD"/>
    <w:rsid w:val="0FD6DB8C"/>
    <w:rsid w:val="0FFBA8C6"/>
    <w:rsid w:val="101C1E77"/>
    <w:rsid w:val="102AB28D"/>
    <w:rsid w:val="102FDEC5"/>
    <w:rsid w:val="10542202"/>
    <w:rsid w:val="1056F254"/>
    <w:rsid w:val="106281C2"/>
    <w:rsid w:val="10677502"/>
    <w:rsid w:val="10892ABB"/>
    <w:rsid w:val="108ABC67"/>
    <w:rsid w:val="109C46E7"/>
    <w:rsid w:val="109EE6FD"/>
    <w:rsid w:val="10C2F67D"/>
    <w:rsid w:val="10CA94F6"/>
    <w:rsid w:val="10D4CBC2"/>
    <w:rsid w:val="1127CB6D"/>
    <w:rsid w:val="11376504"/>
    <w:rsid w:val="113AB1C1"/>
    <w:rsid w:val="114627C0"/>
    <w:rsid w:val="115DBB41"/>
    <w:rsid w:val="116732A9"/>
    <w:rsid w:val="11682549"/>
    <w:rsid w:val="117F7F71"/>
    <w:rsid w:val="118256FC"/>
    <w:rsid w:val="11920218"/>
    <w:rsid w:val="119F6539"/>
    <w:rsid w:val="119FA249"/>
    <w:rsid w:val="11A1E4A6"/>
    <w:rsid w:val="11E33EF8"/>
    <w:rsid w:val="11EB7333"/>
    <w:rsid w:val="12045E84"/>
    <w:rsid w:val="12074A0D"/>
    <w:rsid w:val="122C9CCD"/>
    <w:rsid w:val="12381748"/>
    <w:rsid w:val="123889FF"/>
    <w:rsid w:val="123A7C47"/>
    <w:rsid w:val="125C7D9D"/>
    <w:rsid w:val="1262A534"/>
    <w:rsid w:val="1282FA7D"/>
    <w:rsid w:val="12974E0B"/>
    <w:rsid w:val="12E86CB8"/>
    <w:rsid w:val="12ED19A2"/>
    <w:rsid w:val="12ED9AF6"/>
    <w:rsid w:val="12F17B34"/>
    <w:rsid w:val="13035BF9"/>
    <w:rsid w:val="1311D682"/>
    <w:rsid w:val="132C5C20"/>
    <w:rsid w:val="13364B4B"/>
    <w:rsid w:val="133DB507"/>
    <w:rsid w:val="135504AE"/>
    <w:rsid w:val="136ECBE2"/>
    <w:rsid w:val="1375FB1D"/>
    <w:rsid w:val="13C86D2E"/>
    <w:rsid w:val="13DCF5C3"/>
    <w:rsid w:val="13DD48DA"/>
    <w:rsid w:val="13DF89A7"/>
    <w:rsid w:val="1400DADC"/>
    <w:rsid w:val="143F08BE"/>
    <w:rsid w:val="1466550A"/>
    <w:rsid w:val="1469AE87"/>
    <w:rsid w:val="14792BA4"/>
    <w:rsid w:val="149B1A3E"/>
    <w:rsid w:val="14A8B8D1"/>
    <w:rsid w:val="14AF76A0"/>
    <w:rsid w:val="14BA9426"/>
    <w:rsid w:val="14BF93E3"/>
    <w:rsid w:val="14C5A70E"/>
    <w:rsid w:val="14D16B2B"/>
    <w:rsid w:val="14DA6215"/>
    <w:rsid w:val="14DF40A4"/>
    <w:rsid w:val="14DF4DEC"/>
    <w:rsid w:val="14EBED45"/>
    <w:rsid w:val="1516C1A2"/>
    <w:rsid w:val="15462A1F"/>
    <w:rsid w:val="157F17A0"/>
    <w:rsid w:val="1580AB1F"/>
    <w:rsid w:val="159AB48B"/>
    <w:rsid w:val="15A5A50D"/>
    <w:rsid w:val="15A8BCD0"/>
    <w:rsid w:val="15B2A11F"/>
    <w:rsid w:val="15BAD4DA"/>
    <w:rsid w:val="15C5AD07"/>
    <w:rsid w:val="15E43199"/>
    <w:rsid w:val="15EADC49"/>
    <w:rsid w:val="16325530"/>
    <w:rsid w:val="163D634F"/>
    <w:rsid w:val="164E1ECF"/>
    <w:rsid w:val="1671DDA7"/>
    <w:rsid w:val="16CA2A8B"/>
    <w:rsid w:val="16CBD0AD"/>
    <w:rsid w:val="16D3C8EB"/>
    <w:rsid w:val="16F4911B"/>
    <w:rsid w:val="17075310"/>
    <w:rsid w:val="170BAF66"/>
    <w:rsid w:val="1713ACFC"/>
    <w:rsid w:val="1738C1BA"/>
    <w:rsid w:val="17572AA5"/>
    <w:rsid w:val="1760200C"/>
    <w:rsid w:val="176EC0C4"/>
    <w:rsid w:val="177017C0"/>
    <w:rsid w:val="177547D7"/>
    <w:rsid w:val="177608CE"/>
    <w:rsid w:val="17765A8B"/>
    <w:rsid w:val="1776743A"/>
    <w:rsid w:val="17884579"/>
    <w:rsid w:val="17D10931"/>
    <w:rsid w:val="180695CA"/>
    <w:rsid w:val="181A6BF9"/>
    <w:rsid w:val="181E6AF3"/>
    <w:rsid w:val="182787D1"/>
    <w:rsid w:val="18412C5D"/>
    <w:rsid w:val="185B7C4B"/>
    <w:rsid w:val="1875CA46"/>
    <w:rsid w:val="1878D093"/>
    <w:rsid w:val="1881411E"/>
    <w:rsid w:val="18B08961"/>
    <w:rsid w:val="18C35FD2"/>
    <w:rsid w:val="18E63AE5"/>
    <w:rsid w:val="18E773C6"/>
    <w:rsid w:val="1900B32A"/>
    <w:rsid w:val="190547A5"/>
    <w:rsid w:val="191E2071"/>
    <w:rsid w:val="19201983"/>
    <w:rsid w:val="192B8308"/>
    <w:rsid w:val="19327731"/>
    <w:rsid w:val="196E8B61"/>
    <w:rsid w:val="19A8FC87"/>
    <w:rsid w:val="19D30078"/>
    <w:rsid w:val="19E5F922"/>
    <w:rsid w:val="19EB5205"/>
    <w:rsid w:val="1A14DAF3"/>
    <w:rsid w:val="1A17C1BC"/>
    <w:rsid w:val="1A22E519"/>
    <w:rsid w:val="1A2A3789"/>
    <w:rsid w:val="1A3EB0C1"/>
    <w:rsid w:val="1A54CEB3"/>
    <w:rsid w:val="1A6AB2EA"/>
    <w:rsid w:val="1A6D9269"/>
    <w:rsid w:val="1A6DB16E"/>
    <w:rsid w:val="1A910B7A"/>
    <w:rsid w:val="1A995CC8"/>
    <w:rsid w:val="1A9B5AA5"/>
    <w:rsid w:val="1AAD04FE"/>
    <w:rsid w:val="1AB66282"/>
    <w:rsid w:val="1B07BCCE"/>
    <w:rsid w:val="1B22802D"/>
    <w:rsid w:val="1B38E45E"/>
    <w:rsid w:val="1B4747F9"/>
    <w:rsid w:val="1B4957BC"/>
    <w:rsid w:val="1B588A25"/>
    <w:rsid w:val="1B70BCDC"/>
    <w:rsid w:val="1B9920A2"/>
    <w:rsid w:val="1B9B3DAE"/>
    <w:rsid w:val="1BB9CD1D"/>
    <w:rsid w:val="1BC6CB76"/>
    <w:rsid w:val="1BE74028"/>
    <w:rsid w:val="1BF09F14"/>
    <w:rsid w:val="1BFBD663"/>
    <w:rsid w:val="1C0FD48A"/>
    <w:rsid w:val="1C1BF7CF"/>
    <w:rsid w:val="1C1BF81C"/>
    <w:rsid w:val="1C212540"/>
    <w:rsid w:val="1C3F8F5E"/>
    <w:rsid w:val="1C405B1A"/>
    <w:rsid w:val="1C5C31B0"/>
    <w:rsid w:val="1C7F6E03"/>
    <w:rsid w:val="1CD670F9"/>
    <w:rsid w:val="1CE273F4"/>
    <w:rsid w:val="1D13A7F1"/>
    <w:rsid w:val="1D21A05C"/>
    <w:rsid w:val="1D4647AF"/>
    <w:rsid w:val="1D6BE33B"/>
    <w:rsid w:val="1DA79F86"/>
    <w:rsid w:val="1DE0CF4B"/>
    <w:rsid w:val="1E04A7EE"/>
    <w:rsid w:val="1E2870AF"/>
    <w:rsid w:val="1E365ED6"/>
    <w:rsid w:val="1E4FAF4E"/>
    <w:rsid w:val="1E6CA07B"/>
    <w:rsid w:val="1E6D124E"/>
    <w:rsid w:val="1EAEF9E7"/>
    <w:rsid w:val="1EBDE442"/>
    <w:rsid w:val="1EC9B1B0"/>
    <w:rsid w:val="1ECABEA8"/>
    <w:rsid w:val="1EF082A2"/>
    <w:rsid w:val="1EF2A43D"/>
    <w:rsid w:val="1F0DEEDB"/>
    <w:rsid w:val="1F223C4E"/>
    <w:rsid w:val="1F2B4665"/>
    <w:rsid w:val="1F337725"/>
    <w:rsid w:val="1F3C1409"/>
    <w:rsid w:val="1F521FE5"/>
    <w:rsid w:val="1F6396F3"/>
    <w:rsid w:val="1F63CC26"/>
    <w:rsid w:val="1F7EBD50"/>
    <w:rsid w:val="1F8BE873"/>
    <w:rsid w:val="1FCB1D38"/>
    <w:rsid w:val="1FE779F1"/>
    <w:rsid w:val="200D6EA0"/>
    <w:rsid w:val="2025F86D"/>
    <w:rsid w:val="202BFE4A"/>
    <w:rsid w:val="202CF9E3"/>
    <w:rsid w:val="203DB171"/>
    <w:rsid w:val="204A675F"/>
    <w:rsid w:val="20876742"/>
    <w:rsid w:val="20E1C1C4"/>
    <w:rsid w:val="211541FA"/>
    <w:rsid w:val="212F8D15"/>
    <w:rsid w:val="2143AA4E"/>
    <w:rsid w:val="214D80B2"/>
    <w:rsid w:val="21652F84"/>
    <w:rsid w:val="21AF297C"/>
    <w:rsid w:val="221CFF58"/>
    <w:rsid w:val="2247819A"/>
    <w:rsid w:val="224F4362"/>
    <w:rsid w:val="225434F1"/>
    <w:rsid w:val="225E4EF0"/>
    <w:rsid w:val="226EC9C4"/>
    <w:rsid w:val="22932726"/>
    <w:rsid w:val="229DD98D"/>
    <w:rsid w:val="22C6C025"/>
    <w:rsid w:val="22DA5D8F"/>
    <w:rsid w:val="22DF7AAF"/>
    <w:rsid w:val="22E83F29"/>
    <w:rsid w:val="22F58EC4"/>
    <w:rsid w:val="23009179"/>
    <w:rsid w:val="230F4809"/>
    <w:rsid w:val="232D0F68"/>
    <w:rsid w:val="232E6B16"/>
    <w:rsid w:val="232F8B8E"/>
    <w:rsid w:val="233B7201"/>
    <w:rsid w:val="2355C92F"/>
    <w:rsid w:val="235BC657"/>
    <w:rsid w:val="235EC1E1"/>
    <w:rsid w:val="23688DD0"/>
    <w:rsid w:val="236A67DC"/>
    <w:rsid w:val="23725CAE"/>
    <w:rsid w:val="2386A43C"/>
    <w:rsid w:val="23A08F80"/>
    <w:rsid w:val="23BD2192"/>
    <w:rsid w:val="23D1F9D9"/>
    <w:rsid w:val="240A0D95"/>
    <w:rsid w:val="244F7B4E"/>
    <w:rsid w:val="2466D310"/>
    <w:rsid w:val="24C025F8"/>
    <w:rsid w:val="24F6A8C5"/>
    <w:rsid w:val="24FFAF16"/>
    <w:rsid w:val="2501572E"/>
    <w:rsid w:val="2501A497"/>
    <w:rsid w:val="2501EAF4"/>
    <w:rsid w:val="2535481B"/>
    <w:rsid w:val="254EF928"/>
    <w:rsid w:val="256A984F"/>
    <w:rsid w:val="258E9CB0"/>
    <w:rsid w:val="25CAC7E8"/>
    <w:rsid w:val="25CE8C6F"/>
    <w:rsid w:val="25D38997"/>
    <w:rsid w:val="25D83388"/>
    <w:rsid w:val="25DCD3F4"/>
    <w:rsid w:val="25EE964C"/>
    <w:rsid w:val="25FA3AD8"/>
    <w:rsid w:val="2610A944"/>
    <w:rsid w:val="2612917B"/>
    <w:rsid w:val="262072A7"/>
    <w:rsid w:val="263E1D62"/>
    <w:rsid w:val="266E7900"/>
    <w:rsid w:val="268004DA"/>
    <w:rsid w:val="26820F25"/>
    <w:rsid w:val="2697B212"/>
    <w:rsid w:val="26A7169F"/>
    <w:rsid w:val="26A8E24F"/>
    <w:rsid w:val="26B5BA98"/>
    <w:rsid w:val="26EFAC7C"/>
    <w:rsid w:val="270C3D15"/>
    <w:rsid w:val="273DC1ED"/>
    <w:rsid w:val="2766DFA8"/>
    <w:rsid w:val="277B6FD8"/>
    <w:rsid w:val="27A43C0F"/>
    <w:rsid w:val="27D5F429"/>
    <w:rsid w:val="27EBA793"/>
    <w:rsid w:val="27FA04E0"/>
    <w:rsid w:val="28094AB2"/>
    <w:rsid w:val="2816BA13"/>
    <w:rsid w:val="2838F860"/>
    <w:rsid w:val="284BD8F1"/>
    <w:rsid w:val="2876C88F"/>
    <w:rsid w:val="287FB707"/>
    <w:rsid w:val="288D89D7"/>
    <w:rsid w:val="28BB3984"/>
    <w:rsid w:val="28DBC0B3"/>
    <w:rsid w:val="28E468E9"/>
    <w:rsid w:val="28E94874"/>
    <w:rsid w:val="28F3546F"/>
    <w:rsid w:val="291C02B2"/>
    <w:rsid w:val="291CE636"/>
    <w:rsid w:val="2933396D"/>
    <w:rsid w:val="293469DB"/>
    <w:rsid w:val="293C1814"/>
    <w:rsid w:val="294FA144"/>
    <w:rsid w:val="295B4C0E"/>
    <w:rsid w:val="29632D3B"/>
    <w:rsid w:val="29A03688"/>
    <w:rsid w:val="29A70B55"/>
    <w:rsid w:val="29AA732F"/>
    <w:rsid w:val="29D3ECD9"/>
    <w:rsid w:val="29F08E56"/>
    <w:rsid w:val="2A3257DD"/>
    <w:rsid w:val="2A3280E8"/>
    <w:rsid w:val="2A45839E"/>
    <w:rsid w:val="2A45CE31"/>
    <w:rsid w:val="2A4A4485"/>
    <w:rsid w:val="2A883640"/>
    <w:rsid w:val="2A890B99"/>
    <w:rsid w:val="2AB9071C"/>
    <w:rsid w:val="2AE73167"/>
    <w:rsid w:val="2AEB05A8"/>
    <w:rsid w:val="2AEB42F4"/>
    <w:rsid w:val="2AF42558"/>
    <w:rsid w:val="2AFAA547"/>
    <w:rsid w:val="2B0537F6"/>
    <w:rsid w:val="2B121C1F"/>
    <w:rsid w:val="2B4AFD0A"/>
    <w:rsid w:val="2B7EC9F3"/>
    <w:rsid w:val="2B803CC1"/>
    <w:rsid w:val="2BA36FF9"/>
    <w:rsid w:val="2BAED415"/>
    <w:rsid w:val="2BBBFBA5"/>
    <w:rsid w:val="2C025701"/>
    <w:rsid w:val="2C238014"/>
    <w:rsid w:val="2C41FA57"/>
    <w:rsid w:val="2C5AE816"/>
    <w:rsid w:val="2C5FF520"/>
    <w:rsid w:val="2C99525E"/>
    <w:rsid w:val="2CA13BF9"/>
    <w:rsid w:val="2CABDE38"/>
    <w:rsid w:val="2CAE028B"/>
    <w:rsid w:val="2CC67956"/>
    <w:rsid w:val="2D1110FA"/>
    <w:rsid w:val="2D6E6C35"/>
    <w:rsid w:val="2DA3C239"/>
    <w:rsid w:val="2DA9D763"/>
    <w:rsid w:val="2DB110B1"/>
    <w:rsid w:val="2DD3976C"/>
    <w:rsid w:val="2DD6A5FC"/>
    <w:rsid w:val="2DDD338B"/>
    <w:rsid w:val="2DDDCAB8"/>
    <w:rsid w:val="2DE5F697"/>
    <w:rsid w:val="2DF5F0FA"/>
    <w:rsid w:val="2E21666D"/>
    <w:rsid w:val="2E698CF5"/>
    <w:rsid w:val="2E708FAC"/>
    <w:rsid w:val="2E7BD157"/>
    <w:rsid w:val="2E886524"/>
    <w:rsid w:val="2E904F92"/>
    <w:rsid w:val="2EA3DA01"/>
    <w:rsid w:val="2EAB634B"/>
    <w:rsid w:val="2EC31349"/>
    <w:rsid w:val="2EC746EF"/>
    <w:rsid w:val="2ED04FED"/>
    <w:rsid w:val="2EDBB9B1"/>
    <w:rsid w:val="2EDF6AEA"/>
    <w:rsid w:val="2EE044DA"/>
    <w:rsid w:val="2EE2F9EE"/>
    <w:rsid w:val="2F043502"/>
    <w:rsid w:val="2F0997A1"/>
    <w:rsid w:val="2F1674A3"/>
    <w:rsid w:val="2F209D09"/>
    <w:rsid w:val="2F2781C7"/>
    <w:rsid w:val="2F75E9BA"/>
    <w:rsid w:val="2F9CCEA0"/>
    <w:rsid w:val="2FA85004"/>
    <w:rsid w:val="2FD0859D"/>
    <w:rsid w:val="2FE4BD3D"/>
    <w:rsid w:val="2FF16CDC"/>
    <w:rsid w:val="3009282D"/>
    <w:rsid w:val="3015A35C"/>
    <w:rsid w:val="3023377F"/>
    <w:rsid w:val="30325531"/>
    <w:rsid w:val="304C131D"/>
    <w:rsid w:val="30515688"/>
    <w:rsid w:val="30532B45"/>
    <w:rsid w:val="3073B851"/>
    <w:rsid w:val="30751E74"/>
    <w:rsid w:val="30972E2E"/>
    <w:rsid w:val="30A4221F"/>
    <w:rsid w:val="30AD0AD9"/>
    <w:rsid w:val="30E778AB"/>
    <w:rsid w:val="31228481"/>
    <w:rsid w:val="31765E1D"/>
    <w:rsid w:val="3195BFB0"/>
    <w:rsid w:val="31B1AB9B"/>
    <w:rsid w:val="31C07091"/>
    <w:rsid w:val="31C47887"/>
    <w:rsid w:val="31C828F5"/>
    <w:rsid w:val="31ED9498"/>
    <w:rsid w:val="31F69583"/>
    <w:rsid w:val="31F99451"/>
    <w:rsid w:val="3216F47B"/>
    <w:rsid w:val="321CC368"/>
    <w:rsid w:val="3244278C"/>
    <w:rsid w:val="3267837D"/>
    <w:rsid w:val="326E136B"/>
    <w:rsid w:val="328050B9"/>
    <w:rsid w:val="328BBE6D"/>
    <w:rsid w:val="3291FAAD"/>
    <w:rsid w:val="32A0E0C1"/>
    <w:rsid w:val="32A48B6B"/>
    <w:rsid w:val="32A94AF0"/>
    <w:rsid w:val="32AFE85F"/>
    <w:rsid w:val="32C310D0"/>
    <w:rsid w:val="32CD0382"/>
    <w:rsid w:val="32ED65F4"/>
    <w:rsid w:val="3316F63B"/>
    <w:rsid w:val="3321C5C2"/>
    <w:rsid w:val="332FE51A"/>
    <w:rsid w:val="334A9B70"/>
    <w:rsid w:val="3350030C"/>
    <w:rsid w:val="33570097"/>
    <w:rsid w:val="335C0E7C"/>
    <w:rsid w:val="3364B4D4"/>
    <w:rsid w:val="33686A69"/>
    <w:rsid w:val="3393A1C9"/>
    <w:rsid w:val="3395FDFE"/>
    <w:rsid w:val="339B285D"/>
    <w:rsid w:val="33A6154C"/>
    <w:rsid w:val="33EC002C"/>
    <w:rsid w:val="340777F7"/>
    <w:rsid w:val="342DCB0E"/>
    <w:rsid w:val="346CCF1D"/>
    <w:rsid w:val="3474FA88"/>
    <w:rsid w:val="34770DF8"/>
    <w:rsid w:val="3481DF41"/>
    <w:rsid w:val="34B8D45B"/>
    <w:rsid w:val="34C34F57"/>
    <w:rsid w:val="34CDE38F"/>
    <w:rsid w:val="34DE7E4B"/>
    <w:rsid w:val="34E66BD1"/>
    <w:rsid w:val="354A0BD2"/>
    <w:rsid w:val="354D131B"/>
    <w:rsid w:val="357D733C"/>
    <w:rsid w:val="358AB446"/>
    <w:rsid w:val="35951C0A"/>
    <w:rsid w:val="359BE1CA"/>
    <w:rsid w:val="35BE209F"/>
    <w:rsid w:val="35C1E869"/>
    <w:rsid w:val="35C99B6F"/>
    <w:rsid w:val="35DA4039"/>
    <w:rsid w:val="35DAB8F4"/>
    <w:rsid w:val="361AEA1A"/>
    <w:rsid w:val="3627FD72"/>
    <w:rsid w:val="363B1A37"/>
    <w:rsid w:val="3656E723"/>
    <w:rsid w:val="366913D5"/>
    <w:rsid w:val="367A4EAC"/>
    <w:rsid w:val="36853704"/>
    <w:rsid w:val="3691895C"/>
    <w:rsid w:val="3696D852"/>
    <w:rsid w:val="36BEE53C"/>
    <w:rsid w:val="36C60600"/>
    <w:rsid w:val="36D670AA"/>
    <w:rsid w:val="36E6E949"/>
    <w:rsid w:val="370B63EB"/>
    <w:rsid w:val="3716B8C2"/>
    <w:rsid w:val="372EDBC2"/>
    <w:rsid w:val="3734F6D8"/>
    <w:rsid w:val="3760A703"/>
    <w:rsid w:val="3772D0EB"/>
    <w:rsid w:val="377EED0B"/>
    <w:rsid w:val="37AC07A9"/>
    <w:rsid w:val="37E656DC"/>
    <w:rsid w:val="38019243"/>
    <w:rsid w:val="3803563D"/>
    <w:rsid w:val="3830ADB9"/>
    <w:rsid w:val="3883C31F"/>
    <w:rsid w:val="38A6D596"/>
    <w:rsid w:val="38AF8B5B"/>
    <w:rsid w:val="38CAAC23"/>
    <w:rsid w:val="38D6C032"/>
    <w:rsid w:val="38EF2580"/>
    <w:rsid w:val="38F5ECA0"/>
    <w:rsid w:val="38FFEBA6"/>
    <w:rsid w:val="390A1C4F"/>
    <w:rsid w:val="3946438A"/>
    <w:rsid w:val="3961BD54"/>
    <w:rsid w:val="3962BE0F"/>
    <w:rsid w:val="3970B972"/>
    <w:rsid w:val="397D8D29"/>
    <w:rsid w:val="397EADCB"/>
    <w:rsid w:val="3988CD8B"/>
    <w:rsid w:val="39DA652C"/>
    <w:rsid w:val="3A11E831"/>
    <w:rsid w:val="3A151C73"/>
    <w:rsid w:val="3A3D8773"/>
    <w:rsid w:val="3A4B5BBC"/>
    <w:rsid w:val="3A4EDBAF"/>
    <w:rsid w:val="3A5DB7A8"/>
    <w:rsid w:val="3A65CEC5"/>
    <w:rsid w:val="3A6691D7"/>
    <w:rsid w:val="3A74F3F4"/>
    <w:rsid w:val="3A9F1148"/>
    <w:rsid w:val="3AAC715A"/>
    <w:rsid w:val="3ACB76E0"/>
    <w:rsid w:val="3AEC5A99"/>
    <w:rsid w:val="3B325998"/>
    <w:rsid w:val="3B3940DC"/>
    <w:rsid w:val="3B5C50F5"/>
    <w:rsid w:val="3B70CFD6"/>
    <w:rsid w:val="3B79E7AF"/>
    <w:rsid w:val="3B7FD99D"/>
    <w:rsid w:val="3BA4FCF2"/>
    <w:rsid w:val="3BAEA748"/>
    <w:rsid w:val="3BBC78EB"/>
    <w:rsid w:val="3BBE2D43"/>
    <w:rsid w:val="3BC2571B"/>
    <w:rsid w:val="3BE264BC"/>
    <w:rsid w:val="3BE4E3B8"/>
    <w:rsid w:val="3C149254"/>
    <w:rsid w:val="3C466645"/>
    <w:rsid w:val="3C4BCEE0"/>
    <w:rsid w:val="3C4E3C69"/>
    <w:rsid w:val="3C6DB65A"/>
    <w:rsid w:val="3C83A4F8"/>
    <w:rsid w:val="3C848606"/>
    <w:rsid w:val="3C91CA26"/>
    <w:rsid w:val="3CC50097"/>
    <w:rsid w:val="3CD036BE"/>
    <w:rsid w:val="3CD3018A"/>
    <w:rsid w:val="3CDC6FDB"/>
    <w:rsid w:val="3CF06954"/>
    <w:rsid w:val="3D038D15"/>
    <w:rsid w:val="3D0D28E0"/>
    <w:rsid w:val="3D266008"/>
    <w:rsid w:val="3D44BC58"/>
    <w:rsid w:val="3D4864A8"/>
    <w:rsid w:val="3D79DD66"/>
    <w:rsid w:val="3D7DC826"/>
    <w:rsid w:val="3D9E1D46"/>
    <w:rsid w:val="3DAA44CE"/>
    <w:rsid w:val="3DB79002"/>
    <w:rsid w:val="3DE4F0BB"/>
    <w:rsid w:val="3DEEC272"/>
    <w:rsid w:val="3E08C2AC"/>
    <w:rsid w:val="3E24E052"/>
    <w:rsid w:val="3E3674BB"/>
    <w:rsid w:val="3E680D83"/>
    <w:rsid w:val="3E755BAC"/>
    <w:rsid w:val="3E89ED4B"/>
    <w:rsid w:val="3E9CD7F7"/>
    <w:rsid w:val="3EADBFF7"/>
    <w:rsid w:val="3EC6436B"/>
    <w:rsid w:val="3EF6CC80"/>
    <w:rsid w:val="3F19A811"/>
    <w:rsid w:val="3F1ECCDF"/>
    <w:rsid w:val="3F2F9FD8"/>
    <w:rsid w:val="3F4F7D67"/>
    <w:rsid w:val="3F4F957D"/>
    <w:rsid w:val="3F7A2AB3"/>
    <w:rsid w:val="3F980EB6"/>
    <w:rsid w:val="3FB853A0"/>
    <w:rsid w:val="3FCA0795"/>
    <w:rsid w:val="3FCB198F"/>
    <w:rsid w:val="3FE54644"/>
    <w:rsid w:val="3FE92499"/>
    <w:rsid w:val="3FF4E891"/>
    <w:rsid w:val="3FF53FC5"/>
    <w:rsid w:val="40300612"/>
    <w:rsid w:val="403E645B"/>
    <w:rsid w:val="4062F221"/>
    <w:rsid w:val="4065CC98"/>
    <w:rsid w:val="4067A339"/>
    <w:rsid w:val="408CC495"/>
    <w:rsid w:val="40AE5951"/>
    <w:rsid w:val="40BA9D40"/>
    <w:rsid w:val="40BB4C14"/>
    <w:rsid w:val="41111614"/>
    <w:rsid w:val="4113846B"/>
    <w:rsid w:val="41391A2C"/>
    <w:rsid w:val="4141530A"/>
    <w:rsid w:val="4173C4BC"/>
    <w:rsid w:val="419FD740"/>
    <w:rsid w:val="41C6D958"/>
    <w:rsid w:val="41E2B3BB"/>
    <w:rsid w:val="41F39A6D"/>
    <w:rsid w:val="420C8D5B"/>
    <w:rsid w:val="4225FB69"/>
    <w:rsid w:val="4236F432"/>
    <w:rsid w:val="42375DF8"/>
    <w:rsid w:val="424FEA17"/>
    <w:rsid w:val="42566DA1"/>
    <w:rsid w:val="425A081B"/>
    <w:rsid w:val="4267A567"/>
    <w:rsid w:val="42A9614B"/>
    <w:rsid w:val="42BB7D43"/>
    <w:rsid w:val="42C3ABB6"/>
    <w:rsid w:val="42CF12FB"/>
    <w:rsid w:val="42E46BFB"/>
    <w:rsid w:val="42E6E7B4"/>
    <w:rsid w:val="430B4FDD"/>
    <w:rsid w:val="4362A9B9"/>
    <w:rsid w:val="436D8979"/>
    <w:rsid w:val="437C04CB"/>
    <w:rsid w:val="437C7266"/>
    <w:rsid w:val="43AF09EB"/>
    <w:rsid w:val="43D6CD40"/>
    <w:rsid w:val="43E226DF"/>
    <w:rsid w:val="440D5ECA"/>
    <w:rsid w:val="441E0B99"/>
    <w:rsid w:val="444D4883"/>
    <w:rsid w:val="44654D67"/>
    <w:rsid w:val="447B1077"/>
    <w:rsid w:val="447F084E"/>
    <w:rsid w:val="44C43CF0"/>
    <w:rsid w:val="44E9CE23"/>
    <w:rsid w:val="44E9DC6A"/>
    <w:rsid w:val="44EB73DF"/>
    <w:rsid w:val="450D1C85"/>
    <w:rsid w:val="4535658A"/>
    <w:rsid w:val="453EEB90"/>
    <w:rsid w:val="45491F88"/>
    <w:rsid w:val="455BB5C5"/>
    <w:rsid w:val="456B98B1"/>
    <w:rsid w:val="45742BEE"/>
    <w:rsid w:val="457FBB48"/>
    <w:rsid w:val="458AC0CB"/>
    <w:rsid w:val="45A76040"/>
    <w:rsid w:val="45A92F2B"/>
    <w:rsid w:val="45B554E0"/>
    <w:rsid w:val="45B7E5FA"/>
    <w:rsid w:val="45B84E2B"/>
    <w:rsid w:val="45E73E0E"/>
    <w:rsid w:val="45E86508"/>
    <w:rsid w:val="46091FBA"/>
    <w:rsid w:val="461F3318"/>
    <w:rsid w:val="4630502A"/>
    <w:rsid w:val="463C2A17"/>
    <w:rsid w:val="463D615A"/>
    <w:rsid w:val="4643369E"/>
    <w:rsid w:val="46967FAA"/>
    <w:rsid w:val="469A707E"/>
    <w:rsid w:val="46A7B332"/>
    <w:rsid w:val="46D1AA12"/>
    <w:rsid w:val="474FD0C3"/>
    <w:rsid w:val="4751D15A"/>
    <w:rsid w:val="47690FA8"/>
    <w:rsid w:val="4769E1C4"/>
    <w:rsid w:val="47735C18"/>
    <w:rsid w:val="47954389"/>
    <w:rsid w:val="47A88C79"/>
    <w:rsid w:val="47B6F55D"/>
    <w:rsid w:val="47BAEFAB"/>
    <w:rsid w:val="47E6B823"/>
    <w:rsid w:val="47F0406B"/>
    <w:rsid w:val="480FCE47"/>
    <w:rsid w:val="4811B904"/>
    <w:rsid w:val="48285ECC"/>
    <w:rsid w:val="482B7384"/>
    <w:rsid w:val="48490E4E"/>
    <w:rsid w:val="485BD352"/>
    <w:rsid w:val="4860EB15"/>
    <w:rsid w:val="486BCFA2"/>
    <w:rsid w:val="489EAC93"/>
    <w:rsid w:val="48AA3E63"/>
    <w:rsid w:val="48B9513F"/>
    <w:rsid w:val="48BF72C1"/>
    <w:rsid w:val="48C52768"/>
    <w:rsid w:val="48DD1147"/>
    <w:rsid w:val="48DF33AC"/>
    <w:rsid w:val="48E9C2FF"/>
    <w:rsid w:val="48EF9043"/>
    <w:rsid w:val="491C418E"/>
    <w:rsid w:val="491CF147"/>
    <w:rsid w:val="491D671C"/>
    <w:rsid w:val="494AEABF"/>
    <w:rsid w:val="4963464F"/>
    <w:rsid w:val="4963B346"/>
    <w:rsid w:val="499B2A32"/>
    <w:rsid w:val="49A4E62C"/>
    <w:rsid w:val="49ABAB59"/>
    <w:rsid w:val="49B02816"/>
    <w:rsid w:val="49C43C08"/>
    <w:rsid w:val="49D570FE"/>
    <w:rsid w:val="49DE51C4"/>
    <w:rsid w:val="49E9B486"/>
    <w:rsid w:val="4A0027F8"/>
    <w:rsid w:val="4A113BBF"/>
    <w:rsid w:val="4A1EB5E7"/>
    <w:rsid w:val="4A2C3336"/>
    <w:rsid w:val="4A2CA8F8"/>
    <w:rsid w:val="4A36D7E8"/>
    <w:rsid w:val="4A3A4667"/>
    <w:rsid w:val="4A5F0450"/>
    <w:rsid w:val="4A6C1E7D"/>
    <w:rsid w:val="4A7EDF6B"/>
    <w:rsid w:val="4A8EEBE9"/>
    <w:rsid w:val="4A9BD566"/>
    <w:rsid w:val="4A9FEEC5"/>
    <w:rsid w:val="4AB26CEA"/>
    <w:rsid w:val="4AB45B00"/>
    <w:rsid w:val="4ABB218F"/>
    <w:rsid w:val="4AEC70F4"/>
    <w:rsid w:val="4AF1F999"/>
    <w:rsid w:val="4B0961F8"/>
    <w:rsid w:val="4B2ADF2E"/>
    <w:rsid w:val="4B2FCA01"/>
    <w:rsid w:val="4B40A480"/>
    <w:rsid w:val="4B549341"/>
    <w:rsid w:val="4B592719"/>
    <w:rsid w:val="4B82E623"/>
    <w:rsid w:val="4B90593C"/>
    <w:rsid w:val="4BAC2297"/>
    <w:rsid w:val="4BB8B088"/>
    <w:rsid w:val="4BBCE8B0"/>
    <w:rsid w:val="4BC994F7"/>
    <w:rsid w:val="4BE04F6D"/>
    <w:rsid w:val="4C063682"/>
    <w:rsid w:val="4C0967D5"/>
    <w:rsid w:val="4C1776EC"/>
    <w:rsid w:val="4C1E8E59"/>
    <w:rsid w:val="4C26461D"/>
    <w:rsid w:val="4C328601"/>
    <w:rsid w:val="4C37098C"/>
    <w:rsid w:val="4C44AF7B"/>
    <w:rsid w:val="4C518D19"/>
    <w:rsid w:val="4C5DD7D8"/>
    <w:rsid w:val="4C61C287"/>
    <w:rsid w:val="4C8D5C36"/>
    <w:rsid w:val="4C9C1E62"/>
    <w:rsid w:val="4CAAFB19"/>
    <w:rsid w:val="4D01D08D"/>
    <w:rsid w:val="4D15A3BA"/>
    <w:rsid w:val="4D43B7C3"/>
    <w:rsid w:val="4D79C81F"/>
    <w:rsid w:val="4D84A2C8"/>
    <w:rsid w:val="4DBF2D7E"/>
    <w:rsid w:val="4DC2E5B6"/>
    <w:rsid w:val="4DC59FB6"/>
    <w:rsid w:val="4DE07FDC"/>
    <w:rsid w:val="4DE127B4"/>
    <w:rsid w:val="4DE5396E"/>
    <w:rsid w:val="4DE7F3B9"/>
    <w:rsid w:val="4E1C3F0F"/>
    <w:rsid w:val="4E3519D3"/>
    <w:rsid w:val="4E42DED8"/>
    <w:rsid w:val="4E444540"/>
    <w:rsid w:val="4E55C7D1"/>
    <w:rsid w:val="4E958A51"/>
    <w:rsid w:val="4EB49AB0"/>
    <w:rsid w:val="4ED6E5E1"/>
    <w:rsid w:val="4EF1DCF3"/>
    <w:rsid w:val="4F093A2C"/>
    <w:rsid w:val="4F0E11F9"/>
    <w:rsid w:val="4F19EB29"/>
    <w:rsid w:val="4F2CA8F4"/>
    <w:rsid w:val="4F4ABCFE"/>
    <w:rsid w:val="4F57FEF7"/>
    <w:rsid w:val="4F5CD77F"/>
    <w:rsid w:val="4F78754C"/>
    <w:rsid w:val="4F7CF815"/>
    <w:rsid w:val="4F8F474E"/>
    <w:rsid w:val="4F9CD3B5"/>
    <w:rsid w:val="4FA8B5EC"/>
    <w:rsid w:val="4FD723D4"/>
    <w:rsid w:val="4FD7B7D6"/>
    <w:rsid w:val="4FF5CFC4"/>
    <w:rsid w:val="500509BA"/>
    <w:rsid w:val="5008F4A0"/>
    <w:rsid w:val="500E6CE4"/>
    <w:rsid w:val="5010F6A5"/>
    <w:rsid w:val="501C498E"/>
    <w:rsid w:val="50273C2D"/>
    <w:rsid w:val="503E485D"/>
    <w:rsid w:val="504002B6"/>
    <w:rsid w:val="50428360"/>
    <w:rsid w:val="50632701"/>
    <w:rsid w:val="51037704"/>
    <w:rsid w:val="5118C876"/>
    <w:rsid w:val="512566FC"/>
    <w:rsid w:val="51306135"/>
    <w:rsid w:val="5138A416"/>
    <w:rsid w:val="5151AF86"/>
    <w:rsid w:val="5164AE7D"/>
    <w:rsid w:val="5168C9D9"/>
    <w:rsid w:val="518421C3"/>
    <w:rsid w:val="51B5CACE"/>
    <w:rsid w:val="51F765F0"/>
    <w:rsid w:val="51F995DE"/>
    <w:rsid w:val="51F9E9DF"/>
    <w:rsid w:val="52146969"/>
    <w:rsid w:val="522447EF"/>
    <w:rsid w:val="522658CE"/>
    <w:rsid w:val="522EC41A"/>
    <w:rsid w:val="52381A41"/>
    <w:rsid w:val="5255F9A9"/>
    <w:rsid w:val="5268F3E5"/>
    <w:rsid w:val="527D6FFA"/>
    <w:rsid w:val="5290AD68"/>
    <w:rsid w:val="52A2F9C9"/>
    <w:rsid w:val="52C4DAFA"/>
    <w:rsid w:val="52C6E810"/>
    <w:rsid w:val="52E6C3D9"/>
    <w:rsid w:val="52F787DE"/>
    <w:rsid w:val="531C4BBB"/>
    <w:rsid w:val="5330325D"/>
    <w:rsid w:val="534AC16A"/>
    <w:rsid w:val="53584EF1"/>
    <w:rsid w:val="535A4C21"/>
    <w:rsid w:val="538F762F"/>
    <w:rsid w:val="539704BD"/>
    <w:rsid w:val="539BE476"/>
    <w:rsid w:val="53A16391"/>
    <w:rsid w:val="53E22019"/>
    <w:rsid w:val="53EE94D7"/>
    <w:rsid w:val="53F1CA0A"/>
    <w:rsid w:val="5403D8BC"/>
    <w:rsid w:val="540E8917"/>
    <w:rsid w:val="542DB69C"/>
    <w:rsid w:val="547C9B1B"/>
    <w:rsid w:val="54AFAE03"/>
    <w:rsid w:val="54B18098"/>
    <w:rsid w:val="54C499C2"/>
    <w:rsid w:val="54C75ABE"/>
    <w:rsid w:val="54D26266"/>
    <w:rsid w:val="54E2FC62"/>
    <w:rsid w:val="551A3EFC"/>
    <w:rsid w:val="551D9CDA"/>
    <w:rsid w:val="552D29BD"/>
    <w:rsid w:val="552F1040"/>
    <w:rsid w:val="553B12CB"/>
    <w:rsid w:val="5587457D"/>
    <w:rsid w:val="55AEFDA1"/>
    <w:rsid w:val="55C7407B"/>
    <w:rsid w:val="55DA9A8B"/>
    <w:rsid w:val="55E4F9C1"/>
    <w:rsid w:val="561F0911"/>
    <w:rsid w:val="56250CEA"/>
    <w:rsid w:val="562C9187"/>
    <w:rsid w:val="5660F25C"/>
    <w:rsid w:val="56C1DC01"/>
    <w:rsid w:val="5708DDD5"/>
    <w:rsid w:val="574629D9"/>
    <w:rsid w:val="5749B1EE"/>
    <w:rsid w:val="576310DC"/>
    <w:rsid w:val="57D156C6"/>
    <w:rsid w:val="57DCBF71"/>
    <w:rsid w:val="57F1F755"/>
    <w:rsid w:val="57FBB0CA"/>
    <w:rsid w:val="580A7EB2"/>
    <w:rsid w:val="5822F586"/>
    <w:rsid w:val="58433020"/>
    <w:rsid w:val="58486007"/>
    <w:rsid w:val="588F3ED6"/>
    <w:rsid w:val="58A6F05A"/>
    <w:rsid w:val="58AFA40D"/>
    <w:rsid w:val="58B0DDCA"/>
    <w:rsid w:val="58CB1332"/>
    <w:rsid w:val="58EDDBE4"/>
    <w:rsid w:val="59057E1A"/>
    <w:rsid w:val="593E149C"/>
    <w:rsid w:val="5943F1AE"/>
    <w:rsid w:val="594E2ACE"/>
    <w:rsid w:val="595E38D3"/>
    <w:rsid w:val="5966FA82"/>
    <w:rsid w:val="598EF6A6"/>
    <w:rsid w:val="599C5E84"/>
    <w:rsid w:val="59A4E287"/>
    <w:rsid w:val="59BB8491"/>
    <w:rsid w:val="59D53DDF"/>
    <w:rsid w:val="59E66C1F"/>
    <w:rsid w:val="59F330E1"/>
    <w:rsid w:val="59F46873"/>
    <w:rsid w:val="59F6DF4A"/>
    <w:rsid w:val="59F9023F"/>
    <w:rsid w:val="5A1A4FB0"/>
    <w:rsid w:val="5A2269D7"/>
    <w:rsid w:val="5A282853"/>
    <w:rsid w:val="5A47649F"/>
    <w:rsid w:val="5A847A47"/>
    <w:rsid w:val="5A90DBA3"/>
    <w:rsid w:val="5AA2907C"/>
    <w:rsid w:val="5ABC13E5"/>
    <w:rsid w:val="5AE6CF29"/>
    <w:rsid w:val="5AF2F8AA"/>
    <w:rsid w:val="5B043C53"/>
    <w:rsid w:val="5B2909A2"/>
    <w:rsid w:val="5B2E18D5"/>
    <w:rsid w:val="5BC5ECD1"/>
    <w:rsid w:val="5BD9D6A3"/>
    <w:rsid w:val="5BDD7216"/>
    <w:rsid w:val="5C35618A"/>
    <w:rsid w:val="5C4D7B19"/>
    <w:rsid w:val="5C508271"/>
    <w:rsid w:val="5C5CC74B"/>
    <w:rsid w:val="5C615B6A"/>
    <w:rsid w:val="5C66C75A"/>
    <w:rsid w:val="5C689302"/>
    <w:rsid w:val="5C711E52"/>
    <w:rsid w:val="5C907986"/>
    <w:rsid w:val="5C9EBEFA"/>
    <w:rsid w:val="5CD3D6EE"/>
    <w:rsid w:val="5CFC7A91"/>
    <w:rsid w:val="5CFEF1C2"/>
    <w:rsid w:val="5D1130F3"/>
    <w:rsid w:val="5D4CD2B9"/>
    <w:rsid w:val="5D5400A2"/>
    <w:rsid w:val="5D5650E4"/>
    <w:rsid w:val="5D59B7D4"/>
    <w:rsid w:val="5D6A71A6"/>
    <w:rsid w:val="5D7F49D4"/>
    <w:rsid w:val="5D9DF862"/>
    <w:rsid w:val="5DF82595"/>
    <w:rsid w:val="5E3646CC"/>
    <w:rsid w:val="5E3EDDE2"/>
    <w:rsid w:val="5E48FD7F"/>
    <w:rsid w:val="5E5E418C"/>
    <w:rsid w:val="5E69CF72"/>
    <w:rsid w:val="5E78492C"/>
    <w:rsid w:val="5E876372"/>
    <w:rsid w:val="5E8778E2"/>
    <w:rsid w:val="5EBDD559"/>
    <w:rsid w:val="5EF66748"/>
    <w:rsid w:val="5F170767"/>
    <w:rsid w:val="5F2B5D97"/>
    <w:rsid w:val="5F379137"/>
    <w:rsid w:val="5F545114"/>
    <w:rsid w:val="5F5A3240"/>
    <w:rsid w:val="5F617CD4"/>
    <w:rsid w:val="5F6CB248"/>
    <w:rsid w:val="5F7A883E"/>
    <w:rsid w:val="5F7E0421"/>
    <w:rsid w:val="5F883813"/>
    <w:rsid w:val="5F91D3C2"/>
    <w:rsid w:val="5FB79256"/>
    <w:rsid w:val="5FC38B8F"/>
    <w:rsid w:val="5FD5A6AF"/>
    <w:rsid w:val="5FD6C986"/>
    <w:rsid w:val="5FDEA275"/>
    <w:rsid w:val="5FEEB6EB"/>
    <w:rsid w:val="5FF0A8AB"/>
    <w:rsid w:val="600D2812"/>
    <w:rsid w:val="6033DAC4"/>
    <w:rsid w:val="6049982D"/>
    <w:rsid w:val="604A98ED"/>
    <w:rsid w:val="6066BE3C"/>
    <w:rsid w:val="606D0E9D"/>
    <w:rsid w:val="6081C5CE"/>
    <w:rsid w:val="608DFCF4"/>
    <w:rsid w:val="60A143AF"/>
    <w:rsid w:val="60A2AFC6"/>
    <w:rsid w:val="60C44DC2"/>
    <w:rsid w:val="611F61B3"/>
    <w:rsid w:val="6122AF57"/>
    <w:rsid w:val="613E167F"/>
    <w:rsid w:val="614B9D08"/>
    <w:rsid w:val="6151EEAD"/>
    <w:rsid w:val="61720C67"/>
    <w:rsid w:val="617F4C6D"/>
    <w:rsid w:val="618AA2B6"/>
    <w:rsid w:val="61AE41EA"/>
    <w:rsid w:val="61B7F6A9"/>
    <w:rsid w:val="61C04935"/>
    <w:rsid w:val="61E4F6C9"/>
    <w:rsid w:val="61E97200"/>
    <w:rsid w:val="6217B263"/>
    <w:rsid w:val="622426D7"/>
    <w:rsid w:val="623295C3"/>
    <w:rsid w:val="6244ABE4"/>
    <w:rsid w:val="6252D858"/>
    <w:rsid w:val="62585201"/>
    <w:rsid w:val="62A64C03"/>
    <w:rsid w:val="62A6674F"/>
    <w:rsid w:val="62BA962C"/>
    <w:rsid w:val="62BAAA5F"/>
    <w:rsid w:val="62E8D7E3"/>
    <w:rsid w:val="62ED8FEB"/>
    <w:rsid w:val="62EE3C1C"/>
    <w:rsid w:val="62FA4CD3"/>
    <w:rsid w:val="62FD29E8"/>
    <w:rsid w:val="634A2167"/>
    <w:rsid w:val="634EA6E2"/>
    <w:rsid w:val="63780FF6"/>
    <w:rsid w:val="637D0E6E"/>
    <w:rsid w:val="638EDB93"/>
    <w:rsid w:val="63908CEE"/>
    <w:rsid w:val="6392814E"/>
    <w:rsid w:val="63A18403"/>
    <w:rsid w:val="63B0D405"/>
    <w:rsid w:val="63C7C94D"/>
    <w:rsid w:val="63CE098B"/>
    <w:rsid w:val="63CEE2BC"/>
    <w:rsid w:val="63DE8001"/>
    <w:rsid w:val="6430F786"/>
    <w:rsid w:val="6437C5ED"/>
    <w:rsid w:val="64513F41"/>
    <w:rsid w:val="64759272"/>
    <w:rsid w:val="648150C0"/>
    <w:rsid w:val="649B4ED8"/>
    <w:rsid w:val="64C1B3B5"/>
    <w:rsid w:val="64CBA122"/>
    <w:rsid w:val="64EDA24A"/>
    <w:rsid w:val="6506EEFD"/>
    <w:rsid w:val="650C7348"/>
    <w:rsid w:val="6525F934"/>
    <w:rsid w:val="6550E3EC"/>
    <w:rsid w:val="6568D5F0"/>
    <w:rsid w:val="6576C104"/>
    <w:rsid w:val="657FBAB9"/>
    <w:rsid w:val="6599A063"/>
    <w:rsid w:val="65A375BA"/>
    <w:rsid w:val="65C2DDB3"/>
    <w:rsid w:val="65F4D8E5"/>
    <w:rsid w:val="661162D3"/>
    <w:rsid w:val="662D9667"/>
    <w:rsid w:val="665A37E0"/>
    <w:rsid w:val="665A6D7D"/>
    <w:rsid w:val="6661B92F"/>
    <w:rsid w:val="666F3615"/>
    <w:rsid w:val="669627DC"/>
    <w:rsid w:val="66A231E2"/>
    <w:rsid w:val="66BAE234"/>
    <w:rsid w:val="66E41465"/>
    <w:rsid w:val="66FAD0B4"/>
    <w:rsid w:val="673E7E8C"/>
    <w:rsid w:val="67429BBF"/>
    <w:rsid w:val="6756A48A"/>
    <w:rsid w:val="677059E7"/>
    <w:rsid w:val="6774D40E"/>
    <w:rsid w:val="6777E074"/>
    <w:rsid w:val="67880D8D"/>
    <w:rsid w:val="67E64917"/>
    <w:rsid w:val="67F6C8CB"/>
    <w:rsid w:val="6800698B"/>
    <w:rsid w:val="6801CCF7"/>
    <w:rsid w:val="6846BBCF"/>
    <w:rsid w:val="6879DCBC"/>
    <w:rsid w:val="6886F1F9"/>
    <w:rsid w:val="68A6EFB5"/>
    <w:rsid w:val="68AF018C"/>
    <w:rsid w:val="68B45605"/>
    <w:rsid w:val="68B56634"/>
    <w:rsid w:val="68C09688"/>
    <w:rsid w:val="68DC0F66"/>
    <w:rsid w:val="68DDCF30"/>
    <w:rsid w:val="68F1DC48"/>
    <w:rsid w:val="6913382A"/>
    <w:rsid w:val="691F21E8"/>
    <w:rsid w:val="69304C9D"/>
    <w:rsid w:val="693EBA6C"/>
    <w:rsid w:val="69490395"/>
    <w:rsid w:val="6951E596"/>
    <w:rsid w:val="6958D603"/>
    <w:rsid w:val="695F3A38"/>
    <w:rsid w:val="69620FBC"/>
    <w:rsid w:val="69684878"/>
    <w:rsid w:val="6972539D"/>
    <w:rsid w:val="6974694D"/>
    <w:rsid w:val="6975A031"/>
    <w:rsid w:val="69803705"/>
    <w:rsid w:val="69833216"/>
    <w:rsid w:val="69974239"/>
    <w:rsid w:val="69A1B59F"/>
    <w:rsid w:val="69BCF3B6"/>
    <w:rsid w:val="69D6ED79"/>
    <w:rsid w:val="69FD1129"/>
    <w:rsid w:val="6A399352"/>
    <w:rsid w:val="6A9BDBEB"/>
    <w:rsid w:val="6ABDD90C"/>
    <w:rsid w:val="6B003B29"/>
    <w:rsid w:val="6B148996"/>
    <w:rsid w:val="6B20E141"/>
    <w:rsid w:val="6B46698D"/>
    <w:rsid w:val="6B64A432"/>
    <w:rsid w:val="6B676D7D"/>
    <w:rsid w:val="6B7040EE"/>
    <w:rsid w:val="6B796C9C"/>
    <w:rsid w:val="6B8EF066"/>
    <w:rsid w:val="6BA1EEF3"/>
    <w:rsid w:val="6BCA4AAA"/>
    <w:rsid w:val="6BD044BC"/>
    <w:rsid w:val="6C0D56C9"/>
    <w:rsid w:val="6C15C578"/>
    <w:rsid w:val="6C3E5BF8"/>
    <w:rsid w:val="6C51DEC5"/>
    <w:rsid w:val="6C6A7617"/>
    <w:rsid w:val="6C770CFD"/>
    <w:rsid w:val="6C7CE477"/>
    <w:rsid w:val="6C9D0953"/>
    <w:rsid w:val="6CA3A18C"/>
    <w:rsid w:val="6CA5A6DA"/>
    <w:rsid w:val="6CAE21C3"/>
    <w:rsid w:val="6CB7D7C7"/>
    <w:rsid w:val="6CC041D3"/>
    <w:rsid w:val="6CD0C3E9"/>
    <w:rsid w:val="6CDDD9B5"/>
    <w:rsid w:val="6CE7E3AE"/>
    <w:rsid w:val="6CEC5400"/>
    <w:rsid w:val="6CF64738"/>
    <w:rsid w:val="6D555A80"/>
    <w:rsid w:val="6D62986B"/>
    <w:rsid w:val="6D68078C"/>
    <w:rsid w:val="6D800870"/>
    <w:rsid w:val="6DA2C97A"/>
    <w:rsid w:val="6DB626D8"/>
    <w:rsid w:val="6DC35D72"/>
    <w:rsid w:val="6DDD1EA0"/>
    <w:rsid w:val="6E0A79EC"/>
    <w:rsid w:val="6E0B246F"/>
    <w:rsid w:val="6E36DE27"/>
    <w:rsid w:val="6E59783B"/>
    <w:rsid w:val="6E6D8E71"/>
    <w:rsid w:val="6E88F405"/>
    <w:rsid w:val="6EA2F0A8"/>
    <w:rsid w:val="6EC8723F"/>
    <w:rsid w:val="6ECA8432"/>
    <w:rsid w:val="6EE76206"/>
    <w:rsid w:val="6EE811D2"/>
    <w:rsid w:val="6F0AE478"/>
    <w:rsid w:val="6F340BB1"/>
    <w:rsid w:val="6F39ADDE"/>
    <w:rsid w:val="6F420C49"/>
    <w:rsid w:val="6F42DE22"/>
    <w:rsid w:val="6F77DC23"/>
    <w:rsid w:val="6F7E62DE"/>
    <w:rsid w:val="6FAA80B2"/>
    <w:rsid w:val="6FB95DC5"/>
    <w:rsid w:val="6FBD8493"/>
    <w:rsid w:val="6FBFC07A"/>
    <w:rsid w:val="6FD2B371"/>
    <w:rsid w:val="6FE72784"/>
    <w:rsid w:val="6FF387C4"/>
    <w:rsid w:val="6FF7DB89"/>
    <w:rsid w:val="701E81BD"/>
    <w:rsid w:val="70219908"/>
    <w:rsid w:val="703CADE2"/>
    <w:rsid w:val="7046F2ED"/>
    <w:rsid w:val="7084EEA1"/>
    <w:rsid w:val="70B074B2"/>
    <w:rsid w:val="70C2AF47"/>
    <w:rsid w:val="70D7EE67"/>
    <w:rsid w:val="70EE0E52"/>
    <w:rsid w:val="70F5E16E"/>
    <w:rsid w:val="710092C7"/>
    <w:rsid w:val="710B1D6F"/>
    <w:rsid w:val="710DD296"/>
    <w:rsid w:val="7110F665"/>
    <w:rsid w:val="7120F3A9"/>
    <w:rsid w:val="7141C526"/>
    <w:rsid w:val="7147B6FE"/>
    <w:rsid w:val="714D059D"/>
    <w:rsid w:val="71857B28"/>
    <w:rsid w:val="719C7939"/>
    <w:rsid w:val="71C10B72"/>
    <w:rsid w:val="71D74B85"/>
    <w:rsid w:val="71DE5F0C"/>
    <w:rsid w:val="71DE82DA"/>
    <w:rsid w:val="71F7A59C"/>
    <w:rsid w:val="71F7FBC9"/>
    <w:rsid w:val="720008A9"/>
    <w:rsid w:val="72054500"/>
    <w:rsid w:val="7206006D"/>
    <w:rsid w:val="721D05CC"/>
    <w:rsid w:val="721F02C8"/>
    <w:rsid w:val="7221FDF1"/>
    <w:rsid w:val="7225A451"/>
    <w:rsid w:val="726459F2"/>
    <w:rsid w:val="727598C0"/>
    <w:rsid w:val="72806E71"/>
    <w:rsid w:val="72911EE4"/>
    <w:rsid w:val="729A2438"/>
    <w:rsid w:val="72A6EDD0"/>
    <w:rsid w:val="72A9F9D9"/>
    <w:rsid w:val="72B341AE"/>
    <w:rsid w:val="72B6BFB3"/>
    <w:rsid w:val="72D64656"/>
    <w:rsid w:val="72D95D8F"/>
    <w:rsid w:val="72EE82AA"/>
    <w:rsid w:val="72F73E51"/>
    <w:rsid w:val="73059B17"/>
    <w:rsid w:val="73251B6D"/>
    <w:rsid w:val="736D25F3"/>
    <w:rsid w:val="737B611B"/>
    <w:rsid w:val="738E13A2"/>
    <w:rsid w:val="739F5521"/>
    <w:rsid w:val="73A547FC"/>
    <w:rsid w:val="73B4CC31"/>
    <w:rsid w:val="73B53D08"/>
    <w:rsid w:val="73BBA469"/>
    <w:rsid w:val="73D86623"/>
    <w:rsid w:val="73F26916"/>
    <w:rsid w:val="7403FC44"/>
    <w:rsid w:val="74226064"/>
    <w:rsid w:val="7440932C"/>
    <w:rsid w:val="7451D401"/>
    <w:rsid w:val="745763A7"/>
    <w:rsid w:val="7477C023"/>
    <w:rsid w:val="7488AC24"/>
    <w:rsid w:val="748BE90D"/>
    <w:rsid w:val="74BBECFA"/>
    <w:rsid w:val="74C0477A"/>
    <w:rsid w:val="74DD941F"/>
    <w:rsid w:val="750A601B"/>
    <w:rsid w:val="750C06B4"/>
    <w:rsid w:val="75286252"/>
    <w:rsid w:val="7536BD92"/>
    <w:rsid w:val="75B90D01"/>
    <w:rsid w:val="75C728D5"/>
    <w:rsid w:val="75C8A104"/>
    <w:rsid w:val="75D6A10C"/>
    <w:rsid w:val="75E1F899"/>
    <w:rsid w:val="7616BEE0"/>
    <w:rsid w:val="761A3B0A"/>
    <w:rsid w:val="762AC624"/>
    <w:rsid w:val="7637FED1"/>
    <w:rsid w:val="7641A4CE"/>
    <w:rsid w:val="7672ED35"/>
    <w:rsid w:val="76927E1F"/>
    <w:rsid w:val="76A035FA"/>
    <w:rsid w:val="76AB4C44"/>
    <w:rsid w:val="76BD2730"/>
    <w:rsid w:val="76E3D4A0"/>
    <w:rsid w:val="76FEB233"/>
    <w:rsid w:val="7701903C"/>
    <w:rsid w:val="770D165B"/>
    <w:rsid w:val="7714900E"/>
    <w:rsid w:val="773FD7CF"/>
    <w:rsid w:val="77544CF5"/>
    <w:rsid w:val="7790EC71"/>
    <w:rsid w:val="779AC92B"/>
    <w:rsid w:val="779B894E"/>
    <w:rsid w:val="779C0F70"/>
    <w:rsid w:val="77D3CAED"/>
    <w:rsid w:val="781B7AAB"/>
    <w:rsid w:val="7846B56D"/>
    <w:rsid w:val="784D0C03"/>
    <w:rsid w:val="78547A3B"/>
    <w:rsid w:val="7866D1E0"/>
    <w:rsid w:val="78759170"/>
    <w:rsid w:val="7890C579"/>
    <w:rsid w:val="78ACAEAE"/>
    <w:rsid w:val="78C76D53"/>
    <w:rsid w:val="790E41CE"/>
    <w:rsid w:val="794A2521"/>
    <w:rsid w:val="79B5DF61"/>
    <w:rsid w:val="79CF31DD"/>
    <w:rsid w:val="79E3ACA2"/>
    <w:rsid w:val="79E82769"/>
    <w:rsid w:val="79EC4EDE"/>
    <w:rsid w:val="7A0204C1"/>
    <w:rsid w:val="7A037997"/>
    <w:rsid w:val="7A0C183B"/>
    <w:rsid w:val="7A1AD508"/>
    <w:rsid w:val="7A2BD0E7"/>
    <w:rsid w:val="7A435316"/>
    <w:rsid w:val="7A469B0D"/>
    <w:rsid w:val="7A5AFD2B"/>
    <w:rsid w:val="7A8BA773"/>
    <w:rsid w:val="7AA9864A"/>
    <w:rsid w:val="7AAAF2F3"/>
    <w:rsid w:val="7AC1D7DE"/>
    <w:rsid w:val="7AD1CD80"/>
    <w:rsid w:val="7AF2BA0D"/>
    <w:rsid w:val="7AFD6FA4"/>
    <w:rsid w:val="7AFE5EE2"/>
    <w:rsid w:val="7B1515F1"/>
    <w:rsid w:val="7B15C7B7"/>
    <w:rsid w:val="7B343F91"/>
    <w:rsid w:val="7B3E3DC0"/>
    <w:rsid w:val="7B5E675E"/>
    <w:rsid w:val="7B6021BD"/>
    <w:rsid w:val="7B8C1AFD"/>
    <w:rsid w:val="7B8D19BD"/>
    <w:rsid w:val="7B8DECF4"/>
    <w:rsid w:val="7BA106CC"/>
    <w:rsid w:val="7BAA75C8"/>
    <w:rsid w:val="7BE4B3A0"/>
    <w:rsid w:val="7C06058F"/>
    <w:rsid w:val="7C1244D8"/>
    <w:rsid w:val="7C43B66B"/>
    <w:rsid w:val="7C52666B"/>
    <w:rsid w:val="7C5896B7"/>
    <w:rsid w:val="7C936123"/>
    <w:rsid w:val="7CB0E652"/>
    <w:rsid w:val="7CB5D2A2"/>
    <w:rsid w:val="7CCA1B5F"/>
    <w:rsid w:val="7CD8E72F"/>
    <w:rsid w:val="7CDB4FF9"/>
    <w:rsid w:val="7CF53321"/>
    <w:rsid w:val="7D136FA1"/>
    <w:rsid w:val="7D1C34E6"/>
    <w:rsid w:val="7D207D26"/>
    <w:rsid w:val="7D69A2F5"/>
    <w:rsid w:val="7D78920B"/>
    <w:rsid w:val="7D9C46C5"/>
    <w:rsid w:val="7DAE7197"/>
    <w:rsid w:val="7DB8D637"/>
    <w:rsid w:val="7DBFABFF"/>
    <w:rsid w:val="7DC73455"/>
    <w:rsid w:val="7DCEDBCE"/>
    <w:rsid w:val="7DE1B2F1"/>
    <w:rsid w:val="7DEFDAA6"/>
    <w:rsid w:val="7E016C7F"/>
    <w:rsid w:val="7E078D4C"/>
    <w:rsid w:val="7E355130"/>
    <w:rsid w:val="7E3888DB"/>
    <w:rsid w:val="7E4CB6B3"/>
    <w:rsid w:val="7E53DE3A"/>
    <w:rsid w:val="7E599E39"/>
    <w:rsid w:val="7E6B31E8"/>
    <w:rsid w:val="7EA1C55F"/>
    <w:rsid w:val="7EA4C1D2"/>
    <w:rsid w:val="7EB63EBE"/>
    <w:rsid w:val="7EBC4D87"/>
    <w:rsid w:val="7EE14F22"/>
    <w:rsid w:val="7EF4674B"/>
    <w:rsid w:val="7EF47C20"/>
    <w:rsid w:val="7F0EB52B"/>
    <w:rsid w:val="7F34BDD5"/>
    <w:rsid w:val="7F6192EE"/>
    <w:rsid w:val="7F8B7EC4"/>
    <w:rsid w:val="7FA7970F"/>
    <w:rsid w:val="7FD65669"/>
    <w:rsid w:val="7FDBBD96"/>
    <w:rsid w:val="7FED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8B0206"/>
  <w15:docId w15:val="{D0903AFE-E628-47A4-AD93-8063C440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0"/>
    <w:rsid w:val="00DF67B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DF67B0"/>
  </w:style>
  <w:style w:type="character" w:customStyle="1" w:styleId="eop">
    <w:name w:val="eop"/>
    <w:basedOn w:val="DefaultParagraphFont"/>
    <w:rsid w:val="00DF67B0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0"/>
    <w:uiPriority w:val="34"/>
    <w:qFormat/>
    <w:pPr>
      <w:ind w:left="720"/>
      <w:contextualSpacing/>
    </w:pPr>
  </w:style>
  <w:style w:type="table" w:styleId="TableGrid">
    <w:name w:val="Table Grid"/>
    <w:basedOn w:val="NormalTable0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0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0"/>
    <w:link w:val="BalloonTextChar"/>
    <w:uiPriority w:val="99"/>
    <w:semiHidden/>
    <w:unhideWhenUsed/>
    <w:rsid w:val="004808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84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84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E6A47"/>
    <w:rPr>
      <w:color w:val="954F72" w:themeColor="followedHyperlink"/>
      <w:u w:val="single"/>
    </w:rPr>
  </w:style>
  <w:style w:type="paragraph" w:styleId="Subtitle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NormalTable0"/>
    <w:tblPr>
      <w:tblStyleRowBandSize w:val="1"/>
      <w:tblStyleColBandSize w:val="1"/>
    </w:tblPr>
  </w:style>
  <w:style w:type="table" w:customStyle="1" w:styleId="a1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NormalTable0"/>
    <w:tblPr>
      <w:tblStyleRowBandSize w:val="1"/>
      <w:tblStyleColBandSize w:val="1"/>
    </w:tblPr>
  </w:style>
  <w:style w:type="table" w:customStyle="1" w:styleId="a3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NormalTable0"/>
    <w:tblPr>
      <w:tblStyleRowBandSize w:val="1"/>
      <w:tblStyleColBandSize w:val="1"/>
    </w:tblPr>
  </w:style>
  <w:style w:type="table" w:customStyle="1" w:styleId="a5">
    <w:basedOn w:val="NormalTable0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401024"/>
  </w:style>
  <w:style w:type="character" w:styleId="UnresolvedMention">
    <w:name w:val="Unresolved Mention"/>
    <w:basedOn w:val="DefaultParagraphFont"/>
    <w:uiPriority w:val="99"/>
    <w:semiHidden/>
    <w:unhideWhenUsed/>
    <w:rsid w:val="0013657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wtHra9tFISY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HQitbbtPZz8" TargetMode="External"/><Relationship Id="rId17" Type="http://schemas.openxmlformats.org/officeDocument/2006/relationships/hyperlink" Target="https://www.youtube.com/watch?v=-bVketPj5to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ech.co/news/music-production-evolution-2016-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e-2aoz_Um1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rslawards.com/a-brief-history-of-music-production/" TargetMode="External"/><Relationship Id="rId10" Type="http://schemas.openxmlformats.org/officeDocument/2006/relationships/hyperlink" Target="https://www.youtube.com/watch?v=-bVketPj5to" TargetMode="Externa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hyperlink" Target="https://case.georgiastandards.org/f3b94c72-9c0d-11e8-b85c-3b1a3079ae6e/6bed3ddc-fc12-11ea-912f-0242ac150004/1929" TargetMode="External"/><Relationship Id="rId14" Type="http://schemas.openxmlformats.org/officeDocument/2006/relationships/hyperlink" Target="https://youtu.be/eOCJkrbQWaE?t=1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ATr4Afj1i2OH0myxT2rmEEAIGg==">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9B7BC-4F9A-4A13-8D31-2BAFB3340D47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2.xml><?xml version="1.0" encoding="utf-8"?>
<ds:datastoreItem xmlns:ds="http://schemas.openxmlformats.org/officeDocument/2006/customXml" ds:itemID="{FEFC6CDC-7ECC-4CA8-AF4D-8D3C71910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0C151253-65BA-4FDC-8691-7C6A8D8861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1331</Words>
  <Characters>7589</Characters>
  <Application>Microsoft Office Word</Application>
  <DocSecurity>0</DocSecurity>
  <Lines>63</Lines>
  <Paragraphs>17</Paragraphs>
  <ScaleCrop>false</ScaleCrop>
  <Company/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Douglas</dc:creator>
  <cp:keywords/>
  <cp:lastModifiedBy>Collado, Rafael S</cp:lastModifiedBy>
  <cp:revision>60</cp:revision>
  <dcterms:created xsi:type="dcterms:W3CDTF">2022-02-14T21:50:00Z</dcterms:created>
  <dcterms:modified xsi:type="dcterms:W3CDTF">2025-01-28T19:39:00Z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